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260D03" w14:textId="61524010" w:rsidR="00AB7593" w:rsidRPr="00B24AAE" w:rsidRDefault="00AB7593" w:rsidP="002A5FD1">
      <w:pPr>
        <w:pBdr>
          <w:top w:val="single" w:sz="4" w:space="1" w:color="auto"/>
          <w:left w:val="single" w:sz="4" w:space="4" w:color="auto"/>
          <w:bottom w:val="single" w:sz="4" w:space="1" w:color="auto"/>
          <w:right w:val="single" w:sz="4" w:space="4" w:color="auto"/>
        </w:pBdr>
        <w:jc w:val="center"/>
        <w:rPr>
          <w:rFonts w:cstheme="minorHAnsi"/>
          <w:b/>
          <w:sz w:val="32"/>
          <w:lang w:val="fr-FR"/>
        </w:rPr>
      </w:pPr>
      <w:r w:rsidRPr="00B24AAE">
        <w:rPr>
          <w:rFonts w:cstheme="minorHAnsi"/>
          <w:b/>
          <w:sz w:val="32"/>
          <w:lang w:val="fr-FR"/>
        </w:rPr>
        <w:t>Protocole pour l’organisation des activités des enfants</w:t>
      </w:r>
      <w:r w:rsidR="0095117D" w:rsidRPr="00B24AAE">
        <w:rPr>
          <w:rFonts w:cstheme="minorHAnsi"/>
          <w:b/>
          <w:sz w:val="32"/>
          <w:lang w:val="fr-FR"/>
        </w:rPr>
        <w:t xml:space="preserve"> et des jeunes à partir du 1</w:t>
      </w:r>
      <w:r w:rsidR="0095117D" w:rsidRPr="00B24AAE">
        <w:rPr>
          <w:rFonts w:cstheme="minorHAnsi"/>
          <w:b/>
          <w:sz w:val="32"/>
          <w:vertAlign w:val="superscript"/>
          <w:lang w:val="fr-FR"/>
        </w:rPr>
        <w:t>er</w:t>
      </w:r>
      <w:r w:rsidR="0095117D" w:rsidRPr="00B24AAE">
        <w:rPr>
          <w:rFonts w:cstheme="minorHAnsi"/>
          <w:b/>
          <w:sz w:val="32"/>
          <w:lang w:val="fr-FR"/>
        </w:rPr>
        <w:t xml:space="preserve"> septembre 2020</w:t>
      </w:r>
      <w:r w:rsidRPr="00B24AAE">
        <w:rPr>
          <w:rFonts w:cstheme="minorHAnsi"/>
          <w:b/>
          <w:sz w:val="32"/>
          <w:lang w:val="fr-FR"/>
        </w:rPr>
        <w:t xml:space="preserve"> et ce, dans le cadre de la crise sanitaire C</w:t>
      </w:r>
      <w:r w:rsidR="001715F6" w:rsidRPr="00B24AAE">
        <w:rPr>
          <w:rFonts w:cstheme="minorHAnsi"/>
          <w:b/>
          <w:sz w:val="32"/>
          <w:lang w:val="fr-FR"/>
        </w:rPr>
        <w:t>OVID</w:t>
      </w:r>
      <w:r w:rsidRPr="00B24AAE">
        <w:rPr>
          <w:rFonts w:cstheme="minorHAnsi"/>
          <w:b/>
          <w:sz w:val="32"/>
          <w:lang w:val="fr-FR"/>
        </w:rPr>
        <w:t>-19</w:t>
      </w:r>
    </w:p>
    <w:p w14:paraId="54CDFDC3" w14:textId="77777777" w:rsidR="00811286" w:rsidRPr="00B24AAE" w:rsidRDefault="00AB7593" w:rsidP="000661A9">
      <w:pPr>
        <w:pStyle w:val="Titre1"/>
        <w:rPr>
          <w:rFonts w:cstheme="minorHAnsi"/>
          <w:b/>
          <w:sz w:val="28"/>
        </w:rPr>
      </w:pPr>
      <w:bookmarkStart w:id="0" w:name="_Toc50225852"/>
      <w:r w:rsidRPr="00B24AAE">
        <w:rPr>
          <w:rFonts w:cstheme="minorHAnsi"/>
          <w:b/>
          <w:sz w:val="28"/>
        </w:rPr>
        <w:t>Table des matières</w:t>
      </w:r>
      <w:bookmarkEnd w:id="0"/>
    </w:p>
    <w:sdt>
      <w:sdtPr>
        <w:rPr>
          <w:rFonts w:asciiTheme="minorHAnsi" w:eastAsiaTheme="minorHAnsi" w:hAnsiTheme="minorHAnsi" w:cstheme="minorBidi"/>
          <w:b w:val="0"/>
          <w:bCs w:val="0"/>
          <w:color w:val="auto"/>
          <w:sz w:val="22"/>
          <w:szCs w:val="22"/>
          <w:lang w:val="fr-FR" w:eastAsia="en-US"/>
        </w:rPr>
        <w:id w:val="1784156040"/>
        <w:docPartObj>
          <w:docPartGallery w:val="Table of Contents"/>
          <w:docPartUnique/>
        </w:docPartObj>
      </w:sdtPr>
      <w:sdtEndPr>
        <w:rPr>
          <w:lang w:val="fr-BE"/>
        </w:rPr>
      </w:sdtEndPr>
      <w:sdtContent>
        <w:p w14:paraId="75580E21" w14:textId="07E79009" w:rsidR="000D1D87" w:rsidRDefault="000D1D87">
          <w:pPr>
            <w:pStyle w:val="En-ttedetabledesmatires"/>
          </w:pPr>
        </w:p>
        <w:p w14:paraId="7AE9FA1E" w14:textId="77777777" w:rsidR="006B371D" w:rsidRDefault="000D1D87">
          <w:pPr>
            <w:pStyle w:val="TM1"/>
            <w:tabs>
              <w:tab w:val="left" w:pos="440"/>
              <w:tab w:val="right" w:leader="dot" w:pos="9062"/>
            </w:tabs>
            <w:rPr>
              <w:rFonts w:eastAsiaTheme="minorEastAsia"/>
              <w:noProof/>
              <w:lang w:val="fr-FR" w:eastAsia="fr-FR"/>
            </w:rPr>
          </w:pPr>
          <w:r>
            <w:fldChar w:fldCharType="begin"/>
          </w:r>
          <w:r>
            <w:instrText xml:space="preserve"> TOC \o "1-3" \h \z \u </w:instrText>
          </w:r>
          <w:r>
            <w:fldChar w:fldCharType="separate"/>
          </w:r>
          <w:hyperlink w:anchor="_Toc50225852" w:history="1">
            <w:r w:rsidR="006B371D" w:rsidRPr="00187C2B">
              <w:rPr>
                <w:rStyle w:val="Lienhypertexte"/>
                <w:rFonts w:cstheme="minorHAnsi"/>
                <w:b/>
                <w:noProof/>
              </w:rPr>
              <w:t>1)</w:t>
            </w:r>
            <w:r w:rsidR="006B371D">
              <w:rPr>
                <w:rFonts w:eastAsiaTheme="minorEastAsia"/>
                <w:noProof/>
                <w:lang w:val="fr-FR" w:eastAsia="fr-FR"/>
              </w:rPr>
              <w:tab/>
            </w:r>
            <w:r w:rsidR="006B371D" w:rsidRPr="00187C2B">
              <w:rPr>
                <w:rStyle w:val="Lienhypertexte"/>
                <w:rFonts w:cstheme="minorHAnsi"/>
                <w:b/>
                <w:noProof/>
              </w:rPr>
              <w:t>Table des matières</w:t>
            </w:r>
            <w:r w:rsidR="006B371D">
              <w:rPr>
                <w:noProof/>
                <w:webHidden/>
              </w:rPr>
              <w:tab/>
            </w:r>
            <w:r w:rsidR="006B371D">
              <w:rPr>
                <w:noProof/>
                <w:webHidden/>
              </w:rPr>
              <w:fldChar w:fldCharType="begin"/>
            </w:r>
            <w:r w:rsidR="006B371D">
              <w:rPr>
                <w:noProof/>
                <w:webHidden/>
              </w:rPr>
              <w:instrText xml:space="preserve"> PAGEREF _Toc50225852 \h </w:instrText>
            </w:r>
            <w:r w:rsidR="006B371D">
              <w:rPr>
                <w:noProof/>
                <w:webHidden/>
              </w:rPr>
            </w:r>
            <w:r w:rsidR="006B371D">
              <w:rPr>
                <w:noProof/>
                <w:webHidden/>
              </w:rPr>
              <w:fldChar w:fldCharType="separate"/>
            </w:r>
            <w:r w:rsidR="006B371D">
              <w:rPr>
                <w:noProof/>
                <w:webHidden/>
              </w:rPr>
              <w:t>1</w:t>
            </w:r>
            <w:r w:rsidR="006B371D">
              <w:rPr>
                <w:noProof/>
                <w:webHidden/>
              </w:rPr>
              <w:fldChar w:fldCharType="end"/>
            </w:r>
          </w:hyperlink>
        </w:p>
        <w:p w14:paraId="7D2D4D80" w14:textId="77777777" w:rsidR="006B371D" w:rsidRDefault="0074575F">
          <w:pPr>
            <w:pStyle w:val="TM1"/>
            <w:tabs>
              <w:tab w:val="left" w:pos="440"/>
              <w:tab w:val="right" w:leader="dot" w:pos="9062"/>
            </w:tabs>
            <w:rPr>
              <w:rFonts w:eastAsiaTheme="minorEastAsia"/>
              <w:noProof/>
              <w:lang w:val="fr-FR" w:eastAsia="fr-FR"/>
            </w:rPr>
          </w:pPr>
          <w:hyperlink w:anchor="_Toc50225853" w:history="1">
            <w:r w:rsidR="006B371D" w:rsidRPr="00187C2B">
              <w:rPr>
                <w:rStyle w:val="Lienhypertexte"/>
                <w:rFonts w:cstheme="minorHAnsi"/>
                <w:b/>
                <w:noProof/>
              </w:rPr>
              <w:t>2)</w:t>
            </w:r>
            <w:r w:rsidR="006B371D">
              <w:rPr>
                <w:rFonts w:eastAsiaTheme="minorEastAsia"/>
                <w:noProof/>
                <w:lang w:val="fr-FR" w:eastAsia="fr-FR"/>
              </w:rPr>
              <w:tab/>
            </w:r>
            <w:r w:rsidR="006B371D" w:rsidRPr="00187C2B">
              <w:rPr>
                <w:rStyle w:val="Lienhypertexte"/>
                <w:rFonts w:cstheme="minorHAnsi"/>
                <w:b/>
                <w:noProof/>
              </w:rPr>
              <w:t>Avant-propos</w:t>
            </w:r>
            <w:r w:rsidR="006B371D">
              <w:rPr>
                <w:noProof/>
                <w:webHidden/>
              </w:rPr>
              <w:tab/>
            </w:r>
            <w:r w:rsidR="006B371D">
              <w:rPr>
                <w:noProof/>
                <w:webHidden/>
              </w:rPr>
              <w:fldChar w:fldCharType="begin"/>
            </w:r>
            <w:r w:rsidR="006B371D">
              <w:rPr>
                <w:noProof/>
                <w:webHidden/>
              </w:rPr>
              <w:instrText xml:space="preserve"> PAGEREF _Toc50225853 \h </w:instrText>
            </w:r>
            <w:r w:rsidR="006B371D">
              <w:rPr>
                <w:noProof/>
                <w:webHidden/>
              </w:rPr>
            </w:r>
            <w:r w:rsidR="006B371D">
              <w:rPr>
                <w:noProof/>
                <w:webHidden/>
              </w:rPr>
              <w:fldChar w:fldCharType="separate"/>
            </w:r>
            <w:r w:rsidR="006B371D">
              <w:rPr>
                <w:noProof/>
                <w:webHidden/>
              </w:rPr>
              <w:t>2</w:t>
            </w:r>
            <w:r w:rsidR="006B371D">
              <w:rPr>
                <w:noProof/>
                <w:webHidden/>
              </w:rPr>
              <w:fldChar w:fldCharType="end"/>
            </w:r>
          </w:hyperlink>
        </w:p>
        <w:p w14:paraId="4E032A66" w14:textId="77777777" w:rsidR="006B371D" w:rsidRDefault="0074575F">
          <w:pPr>
            <w:pStyle w:val="TM1"/>
            <w:tabs>
              <w:tab w:val="left" w:pos="440"/>
              <w:tab w:val="right" w:leader="dot" w:pos="9062"/>
            </w:tabs>
            <w:rPr>
              <w:rFonts w:eastAsiaTheme="minorEastAsia"/>
              <w:noProof/>
              <w:lang w:val="fr-FR" w:eastAsia="fr-FR"/>
            </w:rPr>
          </w:pPr>
          <w:hyperlink w:anchor="_Toc50225854" w:history="1">
            <w:r w:rsidR="006B371D" w:rsidRPr="00187C2B">
              <w:rPr>
                <w:rStyle w:val="Lienhypertexte"/>
                <w:rFonts w:cstheme="minorHAnsi"/>
                <w:b/>
                <w:noProof/>
              </w:rPr>
              <w:t>3)</w:t>
            </w:r>
            <w:r w:rsidR="006B371D">
              <w:rPr>
                <w:rFonts w:eastAsiaTheme="minorEastAsia"/>
                <w:noProof/>
                <w:lang w:val="fr-FR" w:eastAsia="fr-FR"/>
              </w:rPr>
              <w:tab/>
            </w:r>
            <w:r w:rsidR="006B371D" w:rsidRPr="00187C2B">
              <w:rPr>
                <w:rStyle w:val="Lienhypertexte"/>
                <w:rFonts w:cstheme="minorHAnsi"/>
                <w:b/>
                <w:noProof/>
              </w:rPr>
              <w:t>Précisions de vocabulaire</w:t>
            </w:r>
            <w:r w:rsidR="006B371D">
              <w:rPr>
                <w:noProof/>
                <w:webHidden/>
              </w:rPr>
              <w:tab/>
            </w:r>
            <w:r w:rsidR="006B371D">
              <w:rPr>
                <w:noProof/>
                <w:webHidden/>
              </w:rPr>
              <w:fldChar w:fldCharType="begin"/>
            </w:r>
            <w:r w:rsidR="006B371D">
              <w:rPr>
                <w:noProof/>
                <w:webHidden/>
              </w:rPr>
              <w:instrText xml:space="preserve"> PAGEREF _Toc50225854 \h </w:instrText>
            </w:r>
            <w:r w:rsidR="006B371D">
              <w:rPr>
                <w:noProof/>
                <w:webHidden/>
              </w:rPr>
            </w:r>
            <w:r w:rsidR="006B371D">
              <w:rPr>
                <w:noProof/>
                <w:webHidden/>
              </w:rPr>
              <w:fldChar w:fldCharType="separate"/>
            </w:r>
            <w:r w:rsidR="006B371D">
              <w:rPr>
                <w:noProof/>
                <w:webHidden/>
              </w:rPr>
              <w:t>3</w:t>
            </w:r>
            <w:r w:rsidR="006B371D">
              <w:rPr>
                <w:noProof/>
                <w:webHidden/>
              </w:rPr>
              <w:fldChar w:fldCharType="end"/>
            </w:r>
          </w:hyperlink>
        </w:p>
        <w:p w14:paraId="6A7E717B" w14:textId="77777777" w:rsidR="006B371D" w:rsidRDefault="0074575F">
          <w:pPr>
            <w:pStyle w:val="TM1"/>
            <w:tabs>
              <w:tab w:val="left" w:pos="440"/>
              <w:tab w:val="right" w:leader="dot" w:pos="9062"/>
            </w:tabs>
            <w:rPr>
              <w:rFonts w:eastAsiaTheme="minorEastAsia"/>
              <w:noProof/>
              <w:lang w:val="fr-FR" w:eastAsia="fr-FR"/>
            </w:rPr>
          </w:pPr>
          <w:hyperlink w:anchor="_Toc50225855" w:history="1">
            <w:r w:rsidR="006B371D" w:rsidRPr="00187C2B">
              <w:rPr>
                <w:rStyle w:val="Lienhypertexte"/>
                <w:rFonts w:cstheme="minorHAnsi"/>
                <w:b/>
                <w:noProof/>
              </w:rPr>
              <w:t>4)</w:t>
            </w:r>
            <w:r w:rsidR="006B371D">
              <w:rPr>
                <w:rFonts w:eastAsiaTheme="minorEastAsia"/>
                <w:noProof/>
                <w:lang w:val="fr-FR" w:eastAsia="fr-FR"/>
              </w:rPr>
              <w:tab/>
            </w:r>
            <w:r w:rsidR="006B371D" w:rsidRPr="00187C2B">
              <w:rPr>
                <w:rStyle w:val="Lienhypertexte"/>
                <w:rFonts w:cstheme="minorHAnsi"/>
                <w:b/>
                <w:noProof/>
              </w:rPr>
              <w:t>Définitions des niveaux de propagation du Virus</w:t>
            </w:r>
            <w:r w:rsidR="006B371D">
              <w:rPr>
                <w:noProof/>
                <w:webHidden/>
              </w:rPr>
              <w:tab/>
            </w:r>
            <w:r w:rsidR="006B371D">
              <w:rPr>
                <w:noProof/>
                <w:webHidden/>
              </w:rPr>
              <w:fldChar w:fldCharType="begin"/>
            </w:r>
            <w:r w:rsidR="006B371D">
              <w:rPr>
                <w:noProof/>
                <w:webHidden/>
              </w:rPr>
              <w:instrText xml:space="preserve"> PAGEREF _Toc50225855 \h </w:instrText>
            </w:r>
            <w:r w:rsidR="006B371D">
              <w:rPr>
                <w:noProof/>
                <w:webHidden/>
              </w:rPr>
            </w:r>
            <w:r w:rsidR="006B371D">
              <w:rPr>
                <w:noProof/>
                <w:webHidden/>
              </w:rPr>
              <w:fldChar w:fldCharType="separate"/>
            </w:r>
            <w:r w:rsidR="006B371D">
              <w:rPr>
                <w:noProof/>
                <w:webHidden/>
              </w:rPr>
              <w:t>4</w:t>
            </w:r>
            <w:r w:rsidR="006B371D">
              <w:rPr>
                <w:noProof/>
                <w:webHidden/>
              </w:rPr>
              <w:fldChar w:fldCharType="end"/>
            </w:r>
          </w:hyperlink>
        </w:p>
        <w:p w14:paraId="0FD46124" w14:textId="77777777" w:rsidR="006B371D" w:rsidRDefault="0074575F">
          <w:pPr>
            <w:pStyle w:val="TM2"/>
            <w:tabs>
              <w:tab w:val="left" w:pos="660"/>
              <w:tab w:val="right" w:leader="dot" w:pos="9062"/>
            </w:tabs>
            <w:rPr>
              <w:rFonts w:eastAsiaTheme="minorEastAsia"/>
              <w:noProof/>
              <w:lang w:val="fr-FR" w:eastAsia="fr-FR"/>
            </w:rPr>
          </w:pPr>
          <w:hyperlink w:anchor="_Toc50225856" w:history="1">
            <w:r w:rsidR="006B371D" w:rsidRPr="00187C2B">
              <w:rPr>
                <w:rStyle w:val="Lienhypertexte"/>
                <w:rFonts w:cstheme="minorHAnsi"/>
                <w:b/>
                <w:noProof/>
              </w:rPr>
              <w:t>I.</w:t>
            </w:r>
            <w:r w:rsidR="006B371D">
              <w:rPr>
                <w:rFonts w:eastAsiaTheme="minorEastAsia"/>
                <w:noProof/>
                <w:lang w:val="fr-FR" w:eastAsia="fr-FR"/>
              </w:rPr>
              <w:tab/>
            </w:r>
            <w:r w:rsidR="006B371D" w:rsidRPr="00187C2B">
              <w:rPr>
                <w:rStyle w:val="Lienhypertexte"/>
                <w:rFonts w:cstheme="minorHAnsi"/>
                <w:b/>
                <w:noProof/>
              </w:rPr>
              <w:t>Niveau de propagation du virus</w:t>
            </w:r>
            <w:r w:rsidR="006B371D">
              <w:rPr>
                <w:noProof/>
                <w:webHidden/>
              </w:rPr>
              <w:tab/>
            </w:r>
            <w:r w:rsidR="006B371D">
              <w:rPr>
                <w:noProof/>
                <w:webHidden/>
              </w:rPr>
              <w:fldChar w:fldCharType="begin"/>
            </w:r>
            <w:r w:rsidR="006B371D">
              <w:rPr>
                <w:noProof/>
                <w:webHidden/>
              </w:rPr>
              <w:instrText xml:space="preserve"> PAGEREF _Toc50225856 \h </w:instrText>
            </w:r>
            <w:r w:rsidR="006B371D">
              <w:rPr>
                <w:noProof/>
                <w:webHidden/>
              </w:rPr>
            </w:r>
            <w:r w:rsidR="006B371D">
              <w:rPr>
                <w:noProof/>
                <w:webHidden/>
              </w:rPr>
              <w:fldChar w:fldCharType="separate"/>
            </w:r>
            <w:r w:rsidR="006B371D">
              <w:rPr>
                <w:noProof/>
                <w:webHidden/>
              </w:rPr>
              <w:t>4</w:t>
            </w:r>
            <w:r w:rsidR="006B371D">
              <w:rPr>
                <w:noProof/>
                <w:webHidden/>
              </w:rPr>
              <w:fldChar w:fldCharType="end"/>
            </w:r>
          </w:hyperlink>
        </w:p>
        <w:p w14:paraId="619F534E" w14:textId="77777777" w:rsidR="006B371D" w:rsidRDefault="0074575F">
          <w:pPr>
            <w:pStyle w:val="TM2"/>
            <w:tabs>
              <w:tab w:val="left" w:pos="660"/>
              <w:tab w:val="right" w:leader="dot" w:pos="9062"/>
            </w:tabs>
            <w:rPr>
              <w:rFonts w:eastAsiaTheme="minorEastAsia"/>
              <w:noProof/>
              <w:lang w:val="fr-FR" w:eastAsia="fr-FR"/>
            </w:rPr>
          </w:pPr>
          <w:hyperlink w:anchor="_Toc50225857" w:history="1">
            <w:r w:rsidR="006B371D" w:rsidRPr="00187C2B">
              <w:rPr>
                <w:rStyle w:val="Lienhypertexte"/>
                <w:rFonts w:cstheme="minorHAnsi"/>
                <w:b/>
                <w:noProof/>
              </w:rPr>
              <w:t>II.</w:t>
            </w:r>
            <w:r w:rsidR="006B371D">
              <w:rPr>
                <w:rFonts w:eastAsiaTheme="minorEastAsia"/>
                <w:noProof/>
                <w:lang w:val="fr-FR" w:eastAsia="fr-FR"/>
              </w:rPr>
              <w:tab/>
            </w:r>
            <w:r w:rsidR="006B371D" w:rsidRPr="00187C2B">
              <w:rPr>
                <w:rStyle w:val="Lienhypertexte"/>
                <w:rFonts w:cstheme="minorHAnsi"/>
                <w:b/>
                <w:noProof/>
              </w:rPr>
              <w:t>Règles sanitaires de base</w:t>
            </w:r>
            <w:r w:rsidR="006B371D">
              <w:rPr>
                <w:noProof/>
                <w:webHidden/>
              </w:rPr>
              <w:tab/>
            </w:r>
            <w:r w:rsidR="006B371D">
              <w:rPr>
                <w:noProof/>
                <w:webHidden/>
              </w:rPr>
              <w:fldChar w:fldCharType="begin"/>
            </w:r>
            <w:r w:rsidR="006B371D">
              <w:rPr>
                <w:noProof/>
                <w:webHidden/>
              </w:rPr>
              <w:instrText xml:space="preserve"> PAGEREF _Toc50225857 \h </w:instrText>
            </w:r>
            <w:r w:rsidR="006B371D">
              <w:rPr>
                <w:noProof/>
                <w:webHidden/>
              </w:rPr>
            </w:r>
            <w:r w:rsidR="006B371D">
              <w:rPr>
                <w:noProof/>
                <w:webHidden/>
              </w:rPr>
              <w:fldChar w:fldCharType="separate"/>
            </w:r>
            <w:r w:rsidR="006B371D">
              <w:rPr>
                <w:noProof/>
                <w:webHidden/>
              </w:rPr>
              <w:t>5</w:t>
            </w:r>
            <w:r w:rsidR="006B371D">
              <w:rPr>
                <w:noProof/>
                <w:webHidden/>
              </w:rPr>
              <w:fldChar w:fldCharType="end"/>
            </w:r>
          </w:hyperlink>
        </w:p>
        <w:p w14:paraId="384BBE23" w14:textId="77777777" w:rsidR="006B371D" w:rsidRDefault="0074575F">
          <w:pPr>
            <w:pStyle w:val="TM1"/>
            <w:tabs>
              <w:tab w:val="left" w:pos="440"/>
              <w:tab w:val="right" w:leader="dot" w:pos="9062"/>
            </w:tabs>
            <w:rPr>
              <w:rFonts w:eastAsiaTheme="minorEastAsia"/>
              <w:noProof/>
              <w:lang w:val="fr-FR" w:eastAsia="fr-FR"/>
            </w:rPr>
          </w:pPr>
          <w:hyperlink w:anchor="_Toc50225858" w:history="1">
            <w:r w:rsidR="006B371D" w:rsidRPr="00187C2B">
              <w:rPr>
                <w:rStyle w:val="Lienhypertexte"/>
                <w:rFonts w:cstheme="minorHAnsi"/>
                <w:b/>
                <w:noProof/>
              </w:rPr>
              <w:t>5)</w:t>
            </w:r>
            <w:r w:rsidR="006B371D">
              <w:rPr>
                <w:rFonts w:eastAsiaTheme="minorEastAsia"/>
                <w:noProof/>
                <w:lang w:val="fr-FR" w:eastAsia="fr-FR"/>
              </w:rPr>
              <w:tab/>
            </w:r>
            <w:r w:rsidR="006B371D" w:rsidRPr="00187C2B">
              <w:rPr>
                <w:rStyle w:val="Lienhypertexte"/>
                <w:rFonts w:cstheme="minorHAnsi"/>
                <w:b/>
                <w:noProof/>
              </w:rPr>
              <w:t>Conditions de participation aux activités.</w:t>
            </w:r>
            <w:r w:rsidR="006B371D">
              <w:rPr>
                <w:noProof/>
                <w:webHidden/>
              </w:rPr>
              <w:tab/>
            </w:r>
            <w:r w:rsidR="006B371D">
              <w:rPr>
                <w:noProof/>
                <w:webHidden/>
              </w:rPr>
              <w:fldChar w:fldCharType="begin"/>
            </w:r>
            <w:r w:rsidR="006B371D">
              <w:rPr>
                <w:noProof/>
                <w:webHidden/>
              </w:rPr>
              <w:instrText xml:space="preserve"> PAGEREF _Toc50225858 \h </w:instrText>
            </w:r>
            <w:r w:rsidR="006B371D">
              <w:rPr>
                <w:noProof/>
                <w:webHidden/>
              </w:rPr>
            </w:r>
            <w:r w:rsidR="006B371D">
              <w:rPr>
                <w:noProof/>
                <w:webHidden/>
              </w:rPr>
              <w:fldChar w:fldCharType="separate"/>
            </w:r>
            <w:r w:rsidR="006B371D">
              <w:rPr>
                <w:noProof/>
                <w:webHidden/>
              </w:rPr>
              <w:t>6</w:t>
            </w:r>
            <w:r w:rsidR="006B371D">
              <w:rPr>
                <w:noProof/>
                <w:webHidden/>
              </w:rPr>
              <w:fldChar w:fldCharType="end"/>
            </w:r>
          </w:hyperlink>
        </w:p>
        <w:p w14:paraId="4CCA26A5" w14:textId="77777777" w:rsidR="006B371D" w:rsidRDefault="0074575F">
          <w:pPr>
            <w:pStyle w:val="TM2"/>
            <w:tabs>
              <w:tab w:val="left" w:pos="660"/>
              <w:tab w:val="right" w:leader="dot" w:pos="9062"/>
            </w:tabs>
            <w:rPr>
              <w:rFonts w:eastAsiaTheme="minorEastAsia"/>
              <w:noProof/>
              <w:lang w:val="fr-FR" w:eastAsia="fr-FR"/>
            </w:rPr>
          </w:pPr>
          <w:hyperlink w:anchor="_Toc50225859" w:history="1">
            <w:r w:rsidR="006B371D" w:rsidRPr="00187C2B">
              <w:rPr>
                <w:rStyle w:val="Lienhypertexte"/>
                <w:rFonts w:cstheme="minorHAnsi"/>
                <w:b/>
                <w:noProof/>
              </w:rPr>
              <w:t>I.</w:t>
            </w:r>
            <w:r w:rsidR="006B371D">
              <w:rPr>
                <w:rFonts w:eastAsiaTheme="minorEastAsia"/>
                <w:noProof/>
                <w:lang w:val="fr-FR" w:eastAsia="fr-FR"/>
              </w:rPr>
              <w:tab/>
            </w:r>
            <w:r w:rsidR="006B371D" w:rsidRPr="00187C2B">
              <w:rPr>
                <w:rStyle w:val="Lienhypertexte"/>
                <w:rFonts w:cstheme="minorHAnsi"/>
                <w:b/>
                <w:noProof/>
              </w:rPr>
              <w:t>Groupes à risque</w:t>
            </w:r>
            <w:r w:rsidR="006B371D">
              <w:rPr>
                <w:noProof/>
                <w:webHidden/>
              </w:rPr>
              <w:tab/>
            </w:r>
            <w:r w:rsidR="006B371D">
              <w:rPr>
                <w:noProof/>
                <w:webHidden/>
              </w:rPr>
              <w:fldChar w:fldCharType="begin"/>
            </w:r>
            <w:r w:rsidR="006B371D">
              <w:rPr>
                <w:noProof/>
                <w:webHidden/>
              </w:rPr>
              <w:instrText xml:space="preserve"> PAGEREF _Toc50225859 \h </w:instrText>
            </w:r>
            <w:r w:rsidR="006B371D">
              <w:rPr>
                <w:noProof/>
                <w:webHidden/>
              </w:rPr>
            </w:r>
            <w:r w:rsidR="006B371D">
              <w:rPr>
                <w:noProof/>
                <w:webHidden/>
              </w:rPr>
              <w:fldChar w:fldCharType="separate"/>
            </w:r>
            <w:r w:rsidR="006B371D">
              <w:rPr>
                <w:noProof/>
                <w:webHidden/>
              </w:rPr>
              <w:t>6</w:t>
            </w:r>
            <w:r w:rsidR="006B371D">
              <w:rPr>
                <w:noProof/>
                <w:webHidden/>
              </w:rPr>
              <w:fldChar w:fldCharType="end"/>
            </w:r>
          </w:hyperlink>
        </w:p>
        <w:p w14:paraId="0239714B" w14:textId="77777777" w:rsidR="006B371D" w:rsidRDefault="0074575F">
          <w:pPr>
            <w:pStyle w:val="TM2"/>
            <w:tabs>
              <w:tab w:val="left" w:pos="660"/>
              <w:tab w:val="right" w:leader="dot" w:pos="9062"/>
            </w:tabs>
            <w:rPr>
              <w:rFonts w:eastAsiaTheme="minorEastAsia"/>
              <w:noProof/>
              <w:lang w:val="fr-FR" w:eastAsia="fr-FR"/>
            </w:rPr>
          </w:pPr>
          <w:hyperlink w:anchor="_Toc50225860" w:history="1">
            <w:r w:rsidR="006B371D" w:rsidRPr="00187C2B">
              <w:rPr>
                <w:rStyle w:val="Lienhypertexte"/>
                <w:rFonts w:cstheme="minorHAnsi"/>
                <w:b/>
                <w:noProof/>
              </w:rPr>
              <w:t>II.</w:t>
            </w:r>
            <w:r w:rsidR="006B371D">
              <w:rPr>
                <w:rFonts w:eastAsiaTheme="minorEastAsia"/>
                <w:noProof/>
                <w:lang w:val="fr-FR" w:eastAsia="fr-FR"/>
              </w:rPr>
              <w:tab/>
            </w:r>
            <w:r w:rsidR="006B371D" w:rsidRPr="00187C2B">
              <w:rPr>
                <w:rStyle w:val="Lienhypertexte"/>
                <w:rFonts w:cstheme="minorHAnsi"/>
                <w:b/>
                <w:noProof/>
              </w:rPr>
              <w:t>Maladies</w:t>
            </w:r>
            <w:r w:rsidR="006B371D">
              <w:rPr>
                <w:noProof/>
                <w:webHidden/>
              </w:rPr>
              <w:tab/>
            </w:r>
            <w:r w:rsidR="006B371D">
              <w:rPr>
                <w:noProof/>
                <w:webHidden/>
              </w:rPr>
              <w:fldChar w:fldCharType="begin"/>
            </w:r>
            <w:r w:rsidR="006B371D">
              <w:rPr>
                <w:noProof/>
                <w:webHidden/>
              </w:rPr>
              <w:instrText xml:space="preserve"> PAGEREF _Toc50225860 \h </w:instrText>
            </w:r>
            <w:r w:rsidR="006B371D">
              <w:rPr>
                <w:noProof/>
                <w:webHidden/>
              </w:rPr>
            </w:r>
            <w:r w:rsidR="006B371D">
              <w:rPr>
                <w:noProof/>
                <w:webHidden/>
              </w:rPr>
              <w:fldChar w:fldCharType="separate"/>
            </w:r>
            <w:r w:rsidR="006B371D">
              <w:rPr>
                <w:noProof/>
                <w:webHidden/>
              </w:rPr>
              <w:t>6</w:t>
            </w:r>
            <w:r w:rsidR="006B371D">
              <w:rPr>
                <w:noProof/>
                <w:webHidden/>
              </w:rPr>
              <w:fldChar w:fldCharType="end"/>
            </w:r>
          </w:hyperlink>
        </w:p>
        <w:p w14:paraId="70BC0C8E" w14:textId="77777777" w:rsidR="006B371D" w:rsidRDefault="0074575F">
          <w:pPr>
            <w:pStyle w:val="TM2"/>
            <w:tabs>
              <w:tab w:val="left" w:pos="880"/>
              <w:tab w:val="right" w:leader="dot" w:pos="9062"/>
            </w:tabs>
            <w:rPr>
              <w:rFonts w:eastAsiaTheme="minorEastAsia"/>
              <w:noProof/>
              <w:lang w:val="fr-FR" w:eastAsia="fr-FR"/>
            </w:rPr>
          </w:pPr>
          <w:hyperlink w:anchor="_Toc50225861" w:history="1">
            <w:r w:rsidR="006B371D" w:rsidRPr="00187C2B">
              <w:rPr>
                <w:rStyle w:val="Lienhypertexte"/>
                <w:rFonts w:cstheme="minorHAnsi"/>
                <w:b/>
                <w:noProof/>
              </w:rPr>
              <w:t>III.</w:t>
            </w:r>
            <w:r w:rsidR="006B371D">
              <w:rPr>
                <w:rFonts w:eastAsiaTheme="minorEastAsia"/>
                <w:noProof/>
                <w:lang w:val="fr-FR" w:eastAsia="fr-FR"/>
              </w:rPr>
              <w:tab/>
            </w:r>
            <w:r w:rsidR="006B371D" w:rsidRPr="00187C2B">
              <w:rPr>
                <w:rStyle w:val="Lienhypertexte"/>
                <w:rFonts w:cstheme="minorHAnsi"/>
                <w:b/>
                <w:noProof/>
              </w:rPr>
              <w:t>Bénévoles / volontaires</w:t>
            </w:r>
            <w:r w:rsidR="006B371D">
              <w:rPr>
                <w:noProof/>
                <w:webHidden/>
              </w:rPr>
              <w:tab/>
            </w:r>
            <w:r w:rsidR="006B371D">
              <w:rPr>
                <w:noProof/>
                <w:webHidden/>
              </w:rPr>
              <w:fldChar w:fldCharType="begin"/>
            </w:r>
            <w:r w:rsidR="006B371D">
              <w:rPr>
                <w:noProof/>
                <w:webHidden/>
              </w:rPr>
              <w:instrText xml:space="preserve"> PAGEREF _Toc50225861 \h </w:instrText>
            </w:r>
            <w:r w:rsidR="006B371D">
              <w:rPr>
                <w:noProof/>
                <w:webHidden/>
              </w:rPr>
            </w:r>
            <w:r w:rsidR="006B371D">
              <w:rPr>
                <w:noProof/>
                <w:webHidden/>
              </w:rPr>
              <w:fldChar w:fldCharType="separate"/>
            </w:r>
            <w:r w:rsidR="006B371D">
              <w:rPr>
                <w:noProof/>
                <w:webHidden/>
              </w:rPr>
              <w:t>8</w:t>
            </w:r>
            <w:r w:rsidR="006B371D">
              <w:rPr>
                <w:noProof/>
                <w:webHidden/>
              </w:rPr>
              <w:fldChar w:fldCharType="end"/>
            </w:r>
          </w:hyperlink>
        </w:p>
        <w:p w14:paraId="793A9A46" w14:textId="77777777" w:rsidR="006B371D" w:rsidRDefault="0074575F">
          <w:pPr>
            <w:pStyle w:val="TM1"/>
            <w:tabs>
              <w:tab w:val="left" w:pos="440"/>
              <w:tab w:val="right" w:leader="dot" w:pos="9062"/>
            </w:tabs>
            <w:rPr>
              <w:rFonts w:eastAsiaTheme="minorEastAsia"/>
              <w:noProof/>
              <w:lang w:val="fr-FR" w:eastAsia="fr-FR"/>
            </w:rPr>
          </w:pPr>
          <w:hyperlink w:anchor="_Toc50225862" w:history="1">
            <w:r w:rsidR="006B371D" w:rsidRPr="00187C2B">
              <w:rPr>
                <w:rStyle w:val="Lienhypertexte"/>
                <w:rFonts w:cstheme="minorHAnsi"/>
                <w:b/>
                <w:noProof/>
              </w:rPr>
              <w:t>6)</w:t>
            </w:r>
            <w:r w:rsidR="006B371D">
              <w:rPr>
                <w:rFonts w:eastAsiaTheme="minorEastAsia"/>
                <w:noProof/>
                <w:lang w:val="fr-FR" w:eastAsia="fr-FR"/>
              </w:rPr>
              <w:tab/>
            </w:r>
            <w:r w:rsidR="006B371D" w:rsidRPr="00187C2B">
              <w:rPr>
                <w:rStyle w:val="Lienhypertexte"/>
                <w:rFonts w:cstheme="minorHAnsi"/>
                <w:b/>
                <w:noProof/>
              </w:rPr>
              <w:t>Mesures selon le type d’activité et le niveau de propagation du virus</w:t>
            </w:r>
            <w:r w:rsidR="006B371D">
              <w:rPr>
                <w:noProof/>
                <w:webHidden/>
              </w:rPr>
              <w:tab/>
            </w:r>
            <w:r w:rsidR="006B371D">
              <w:rPr>
                <w:noProof/>
                <w:webHidden/>
              </w:rPr>
              <w:fldChar w:fldCharType="begin"/>
            </w:r>
            <w:r w:rsidR="006B371D">
              <w:rPr>
                <w:noProof/>
                <w:webHidden/>
              </w:rPr>
              <w:instrText xml:space="preserve"> PAGEREF _Toc50225862 \h </w:instrText>
            </w:r>
            <w:r w:rsidR="006B371D">
              <w:rPr>
                <w:noProof/>
                <w:webHidden/>
              </w:rPr>
            </w:r>
            <w:r w:rsidR="006B371D">
              <w:rPr>
                <w:noProof/>
                <w:webHidden/>
              </w:rPr>
              <w:fldChar w:fldCharType="separate"/>
            </w:r>
            <w:r w:rsidR="006B371D">
              <w:rPr>
                <w:noProof/>
                <w:webHidden/>
              </w:rPr>
              <w:t>8</w:t>
            </w:r>
            <w:r w:rsidR="006B371D">
              <w:rPr>
                <w:noProof/>
                <w:webHidden/>
              </w:rPr>
              <w:fldChar w:fldCharType="end"/>
            </w:r>
          </w:hyperlink>
        </w:p>
        <w:p w14:paraId="583D558E" w14:textId="77777777" w:rsidR="006B371D" w:rsidRDefault="0074575F">
          <w:pPr>
            <w:pStyle w:val="TM2"/>
            <w:tabs>
              <w:tab w:val="left" w:pos="660"/>
              <w:tab w:val="right" w:leader="dot" w:pos="9062"/>
            </w:tabs>
            <w:rPr>
              <w:rFonts w:eastAsiaTheme="minorEastAsia"/>
              <w:noProof/>
              <w:lang w:val="fr-FR" w:eastAsia="fr-FR"/>
            </w:rPr>
          </w:pPr>
          <w:hyperlink w:anchor="_Toc50225863" w:history="1">
            <w:r w:rsidR="006B371D" w:rsidRPr="00187C2B">
              <w:rPr>
                <w:rStyle w:val="Lienhypertexte"/>
                <w:rFonts w:cstheme="minorHAnsi"/>
                <w:b/>
                <w:noProof/>
              </w:rPr>
              <w:t>I.</w:t>
            </w:r>
            <w:r w:rsidR="006B371D">
              <w:rPr>
                <w:rFonts w:eastAsiaTheme="minorEastAsia"/>
                <w:noProof/>
                <w:lang w:val="fr-FR" w:eastAsia="fr-FR"/>
              </w:rPr>
              <w:tab/>
            </w:r>
            <w:r w:rsidR="006B371D" w:rsidRPr="00187C2B">
              <w:rPr>
                <w:rStyle w:val="Lienhypertexte"/>
                <w:rFonts w:cstheme="minorHAnsi"/>
                <w:b/>
                <w:noProof/>
              </w:rPr>
              <w:t>Vert</w:t>
            </w:r>
            <w:r w:rsidR="006B371D">
              <w:rPr>
                <w:noProof/>
                <w:webHidden/>
              </w:rPr>
              <w:tab/>
            </w:r>
            <w:r w:rsidR="006B371D">
              <w:rPr>
                <w:noProof/>
                <w:webHidden/>
              </w:rPr>
              <w:fldChar w:fldCharType="begin"/>
            </w:r>
            <w:r w:rsidR="006B371D">
              <w:rPr>
                <w:noProof/>
                <w:webHidden/>
              </w:rPr>
              <w:instrText xml:space="preserve"> PAGEREF _Toc50225863 \h </w:instrText>
            </w:r>
            <w:r w:rsidR="006B371D">
              <w:rPr>
                <w:noProof/>
                <w:webHidden/>
              </w:rPr>
            </w:r>
            <w:r w:rsidR="006B371D">
              <w:rPr>
                <w:noProof/>
                <w:webHidden/>
              </w:rPr>
              <w:fldChar w:fldCharType="separate"/>
            </w:r>
            <w:r w:rsidR="006B371D">
              <w:rPr>
                <w:noProof/>
                <w:webHidden/>
              </w:rPr>
              <w:t>9</w:t>
            </w:r>
            <w:r w:rsidR="006B371D">
              <w:rPr>
                <w:noProof/>
                <w:webHidden/>
              </w:rPr>
              <w:fldChar w:fldCharType="end"/>
            </w:r>
          </w:hyperlink>
        </w:p>
        <w:p w14:paraId="4408189B" w14:textId="77777777" w:rsidR="006B371D" w:rsidRDefault="0074575F">
          <w:pPr>
            <w:pStyle w:val="TM2"/>
            <w:tabs>
              <w:tab w:val="left" w:pos="660"/>
              <w:tab w:val="right" w:leader="dot" w:pos="9062"/>
            </w:tabs>
            <w:rPr>
              <w:rFonts w:eastAsiaTheme="minorEastAsia"/>
              <w:noProof/>
              <w:lang w:val="fr-FR" w:eastAsia="fr-FR"/>
            </w:rPr>
          </w:pPr>
          <w:hyperlink w:anchor="_Toc50225864" w:history="1">
            <w:r w:rsidR="006B371D" w:rsidRPr="00187C2B">
              <w:rPr>
                <w:rStyle w:val="Lienhypertexte"/>
                <w:rFonts w:cstheme="minorHAnsi"/>
                <w:b/>
                <w:noProof/>
              </w:rPr>
              <w:t>II.</w:t>
            </w:r>
            <w:r w:rsidR="006B371D">
              <w:rPr>
                <w:rFonts w:eastAsiaTheme="minorEastAsia"/>
                <w:noProof/>
                <w:lang w:val="fr-FR" w:eastAsia="fr-FR"/>
              </w:rPr>
              <w:tab/>
            </w:r>
            <w:r w:rsidR="006B371D" w:rsidRPr="00187C2B">
              <w:rPr>
                <w:rStyle w:val="Lienhypertexte"/>
                <w:rFonts w:cstheme="minorHAnsi"/>
                <w:b/>
                <w:noProof/>
              </w:rPr>
              <w:t>Jaune</w:t>
            </w:r>
            <w:r w:rsidR="006B371D">
              <w:rPr>
                <w:noProof/>
                <w:webHidden/>
              </w:rPr>
              <w:tab/>
            </w:r>
            <w:r w:rsidR="006B371D">
              <w:rPr>
                <w:noProof/>
                <w:webHidden/>
              </w:rPr>
              <w:fldChar w:fldCharType="begin"/>
            </w:r>
            <w:r w:rsidR="006B371D">
              <w:rPr>
                <w:noProof/>
                <w:webHidden/>
              </w:rPr>
              <w:instrText xml:space="preserve"> PAGEREF _Toc50225864 \h </w:instrText>
            </w:r>
            <w:r w:rsidR="006B371D">
              <w:rPr>
                <w:noProof/>
                <w:webHidden/>
              </w:rPr>
            </w:r>
            <w:r w:rsidR="006B371D">
              <w:rPr>
                <w:noProof/>
                <w:webHidden/>
              </w:rPr>
              <w:fldChar w:fldCharType="separate"/>
            </w:r>
            <w:r w:rsidR="006B371D">
              <w:rPr>
                <w:noProof/>
                <w:webHidden/>
              </w:rPr>
              <w:t>9</w:t>
            </w:r>
            <w:r w:rsidR="006B371D">
              <w:rPr>
                <w:noProof/>
                <w:webHidden/>
              </w:rPr>
              <w:fldChar w:fldCharType="end"/>
            </w:r>
          </w:hyperlink>
        </w:p>
        <w:p w14:paraId="05A4BAFE" w14:textId="77777777" w:rsidR="006B371D" w:rsidRDefault="0074575F">
          <w:pPr>
            <w:pStyle w:val="TM3"/>
            <w:tabs>
              <w:tab w:val="left" w:pos="880"/>
              <w:tab w:val="right" w:leader="dot" w:pos="9062"/>
            </w:tabs>
            <w:rPr>
              <w:rFonts w:eastAsiaTheme="minorEastAsia"/>
              <w:noProof/>
              <w:lang w:val="fr-FR" w:eastAsia="fr-FR"/>
            </w:rPr>
          </w:pPr>
          <w:hyperlink w:anchor="_Toc50225865" w:history="1">
            <w:r w:rsidR="006B371D" w:rsidRPr="00187C2B">
              <w:rPr>
                <w:rStyle w:val="Lienhypertexte"/>
                <w:rFonts w:cstheme="minorHAnsi"/>
                <w:noProof/>
              </w:rPr>
              <w:t>a)</w:t>
            </w:r>
            <w:r w:rsidR="006B371D">
              <w:rPr>
                <w:rFonts w:eastAsiaTheme="minorEastAsia"/>
                <w:noProof/>
                <w:lang w:val="fr-FR" w:eastAsia="fr-FR"/>
              </w:rPr>
              <w:tab/>
            </w:r>
            <w:r w:rsidR="006B371D" w:rsidRPr="00187C2B">
              <w:rPr>
                <w:rStyle w:val="Lienhypertexte"/>
                <w:rFonts w:cstheme="minorHAnsi"/>
                <w:noProof/>
              </w:rPr>
              <w:t>Mesures générales</w:t>
            </w:r>
            <w:r w:rsidR="006B371D">
              <w:rPr>
                <w:noProof/>
                <w:webHidden/>
              </w:rPr>
              <w:tab/>
            </w:r>
            <w:r w:rsidR="006B371D">
              <w:rPr>
                <w:noProof/>
                <w:webHidden/>
              </w:rPr>
              <w:fldChar w:fldCharType="begin"/>
            </w:r>
            <w:r w:rsidR="006B371D">
              <w:rPr>
                <w:noProof/>
                <w:webHidden/>
              </w:rPr>
              <w:instrText xml:space="preserve"> PAGEREF _Toc50225865 \h </w:instrText>
            </w:r>
            <w:r w:rsidR="006B371D">
              <w:rPr>
                <w:noProof/>
                <w:webHidden/>
              </w:rPr>
            </w:r>
            <w:r w:rsidR="006B371D">
              <w:rPr>
                <w:noProof/>
                <w:webHidden/>
              </w:rPr>
              <w:fldChar w:fldCharType="separate"/>
            </w:r>
            <w:r w:rsidR="006B371D">
              <w:rPr>
                <w:noProof/>
                <w:webHidden/>
              </w:rPr>
              <w:t>9</w:t>
            </w:r>
            <w:r w:rsidR="006B371D">
              <w:rPr>
                <w:noProof/>
                <w:webHidden/>
              </w:rPr>
              <w:fldChar w:fldCharType="end"/>
            </w:r>
          </w:hyperlink>
        </w:p>
        <w:p w14:paraId="1BA65D18" w14:textId="77777777" w:rsidR="006B371D" w:rsidRDefault="0074575F">
          <w:pPr>
            <w:pStyle w:val="TM3"/>
            <w:tabs>
              <w:tab w:val="left" w:pos="880"/>
              <w:tab w:val="right" w:leader="dot" w:pos="9062"/>
            </w:tabs>
            <w:rPr>
              <w:rFonts w:eastAsiaTheme="minorEastAsia"/>
              <w:noProof/>
              <w:lang w:val="fr-FR" w:eastAsia="fr-FR"/>
            </w:rPr>
          </w:pPr>
          <w:hyperlink w:anchor="_Toc50225866" w:history="1">
            <w:r w:rsidR="006B371D" w:rsidRPr="00187C2B">
              <w:rPr>
                <w:rStyle w:val="Lienhypertexte"/>
                <w:rFonts w:cstheme="minorHAnsi"/>
                <w:noProof/>
              </w:rPr>
              <w:t>b)</w:t>
            </w:r>
            <w:r w:rsidR="006B371D">
              <w:rPr>
                <w:rFonts w:eastAsiaTheme="minorEastAsia"/>
                <w:noProof/>
                <w:lang w:val="fr-FR" w:eastAsia="fr-FR"/>
              </w:rPr>
              <w:tab/>
            </w:r>
            <w:r w:rsidR="006B371D" w:rsidRPr="00187C2B">
              <w:rPr>
                <w:rStyle w:val="Lienhypertexte"/>
                <w:rFonts w:cstheme="minorHAnsi"/>
                <w:noProof/>
              </w:rPr>
              <w:t>Mesures spécifiques liées aux types d’activités</w:t>
            </w:r>
            <w:r w:rsidR="006B371D">
              <w:rPr>
                <w:noProof/>
                <w:webHidden/>
              </w:rPr>
              <w:tab/>
            </w:r>
            <w:r w:rsidR="006B371D">
              <w:rPr>
                <w:noProof/>
                <w:webHidden/>
              </w:rPr>
              <w:fldChar w:fldCharType="begin"/>
            </w:r>
            <w:r w:rsidR="006B371D">
              <w:rPr>
                <w:noProof/>
                <w:webHidden/>
              </w:rPr>
              <w:instrText xml:space="preserve"> PAGEREF _Toc50225866 \h </w:instrText>
            </w:r>
            <w:r w:rsidR="006B371D">
              <w:rPr>
                <w:noProof/>
                <w:webHidden/>
              </w:rPr>
            </w:r>
            <w:r w:rsidR="006B371D">
              <w:rPr>
                <w:noProof/>
                <w:webHidden/>
              </w:rPr>
              <w:fldChar w:fldCharType="separate"/>
            </w:r>
            <w:r w:rsidR="006B371D">
              <w:rPr>
                <w:noProof/>
                <w:webHidden/>
              </w:rPr>
              <w:t>11</w:t>
            </w:r>
            <w:r w:rsidR="006B371D">
              <w:rPr>
                <w:noProof/>
                <w:webHidden/>
              </w:rPr>
              <w:fldChar w:fldCharType="end"/>
            </w:r>
          </w:hyperlink>
        </w:p>
        <w:p w14:paraId="584E2BBF" w14:textId="77777777" w:rsidR="006B371D" w:rsidRDefault="0074575F">
          <w:pPr>
            <w:pStyle w:val="TM2"/>
            <w:tabs>
              <w:tab w:val="left" w:pos="880"/>
              <w:tab w:val="right" w:leader="dot" w:pos="9062"/>
            </w:tabs>
            <w:rPr>
              <w:rFonts w:eastAsiaTheme="minorEastAsia"/>
              <w:noProof/>
              <w:lang w:val="fr-FR" w:eastAsia="fr-FR"/>
            </w:rPr>
          </w:pPr>
          <w:hyperlink w:anchor="_Toc50225867" w:history="1">
            <w:r w:rsidR="006B371D" w:rsidRPr="00187C2B">
              <w:rPr>
                <w:rStyle w:val="Lienhypertexte"/>
                <w:rFonts w:cstheme="minorHAnsi"/>
                <w:b/>
                <w:noProof/>
              </w:rPr>
              <w:t>III.</w:t>
            </w:r>
            <w:r w:rsidR="006B371D">
              <w:rPr>
                <w:rFonts w:eastAsiaTheme="minorEastAsia"/>
                <w:noProof/>
                <w:lang w:val="fr-FR" w:eastAsia="fr-FR"/>
              </w:rPr>
              <w:tab/>
            </w:r>
            <w:r w:rsidR="006B371D" w:rsidRPr="00187C2B">
              <w:rPr>
                <w:rStyle w:val="Lienhypertexte"/>
                <w:rFonts w:cstheme="minorHAnsi"/>
                <w:b/>
                <w:noProof/>
              </w:rPr>
              <w:t>Orange</w:t>
            </w:r>
            <w:r w:rsidR="006B371D">
              <w:rPr>
                <w:noProof/>
                <w:webHidden/>
              </w:rPr>
              <w:tab/>
            </w:r>
            <w:r w:rsidR="006B371D">
              <w:rPr>
                <w:noProof/>
                <w:webHidden/>
              </w:rPr>
              <w:fldChar w:fldCharType="begin"/>
            </w:r>
            <w:r w:rsidR="006B371D">
              <w:rPr>
                <w:noProof/>
                <w:webHidden/>
              </w:rPr>
              <w:instrText xml:space="preserve"> PAGEREF _Toc50225867 \h </w:instrText>
            </w:r>
            <w:r w:rsidR="006B371D">
              <w:rPr>
                <w:noProof/>
                <w:webHidden/>
              </w:rPr>
            </w:r>
            <w:r w:rsidR="006B371D">
              <w:rPr>
                <w:noProof/>
                <w:webHidden/>
              </w:rPr>
              <w:fldChar w:fldCharType="separate"/>
            </w:r>
            <w:r w:rsidR="006B371D">
              <w:rPr>
                <w:noProof/>
                <w:webHidden/>
              </w:rPr>
              <w:t>14</w:t>
            </w:r>
            <w:r w:rsidR="006B371D">
              <w:rPr>
                <w:noProof/>
                <w:webHidden/>
              </w:rPr>
              <w:fldChar w:fldCharType="end"/>
            </w:r>
          </w:hyperlink>
        </w:p>
        <w:p w14:paraId="49F129E9" w14:textId="77777777" w:rsidR="006B371D" w:rsidRDefault="0074575F">
          <w:pPr>
            <w:pStyle w:val="TM2"/>
            <w:tabs>
              <w:tab w:val="left" w:pos="660"/>
              <w:tab w:val="right" w:leader="dot" w:pos="9062"/>
            </w:tabs>
            <w:rPr>
              <w:rFonts w:eastAsiaTheme="minorEastAsia"/>
              <w:noProof/>
              <w:lang w:val="fr-FR" w:eastAsia="fr-FR"/>
            </w:rPr>
          </w:pPr>
          <w:hyperlink w:anchor="_Toc50225868" w:history="1">
            <w:r w:rsidR="006B371D" w:rsidRPr="00187C2B">
              <w:rPr>
                <w:rStyle w:val="Lienhypertexte"/>
                <w:rFonts w:cstheme="minorHAnsi"/>
                <w:b/>
                <w:noProof/>
              </w:rPr>
              <w:t>V.</w:t>
            </w:r>
            <w:r w:rsidR="006B371D">
              <w:rPr>
                <w:rFonts w:eastAsiaTheme="minorEastAsia"/>
                <w:noProof/>
                <w:lang w:val="fr-FR" w:eastAsia="fr-FR"/>
              </w:rPr>
              <w:tab/>
            </w:r>
            <w:r w:rsidR="006B371D" w:rsidRPr="00187C2B">
              <w:rPr>
                <w:rStyle w:val="Lienhypertexte"/>
                <w:rFonts w:cstheme="minorHAnsi"/>
                <w:b/>
                <w:noProof/>
              </w:rPr>
              <w:t>Rouge</w:t>
            </w:r>
            <w:r w:rsidR="006B371D">
              <w:rPr>
                <w:noProof/>
                <w:webHidden/>
              </w:rPr>
              <w:tab/>
            </w:r>
            <w:r w:rsidR="006B371D">
              <w:rPr>
                <w:noProof/>
                <w:webHidden/>
              </w:rPr>
              <w:fldChar w:fldCharType="begin"/>
            </w:r>
            <w:r w:rsidR="006B371D">
              <w:rPr>
                <w:noProof/>
                <w:webHidden/>
              </w:rPr>
              <w:instrText xml:space="preserve"> PAGEREF _Toc50225868 \h </w:instrText>
            </w:r>
            <w:r w:rsidR="006B371D">
              <w:rPr>
                <w:noProof/>
                <w:webHidden/>
              </w:rPr>
            </w:r>
            <w:r w:rsidR="006B371D">
              <w:rPr>
                <w:noProof/>
                <w:webHidden/>
              </w:rPr>
              <w:fldChar w:fldCharType="separate"/>
            </w:r>
            <w:r w:rsidR="006B371D">
              <w:rPr>
                <w:noProof/>
                <w:webHidden/>
              </w:rPr>
              <w:t>19</w:t>
            </w:r>
            <w:r w:rsidR="006B371D">
              <w:rPr>
                <w:noProof/>
                <w:webHidden/>
              </w:rPr>
              <w:fldChar w:fldCharType="end"/>
            </w:r>
          </w:hyperlink>
        </w:p>
        <w:p w14:paraId="43E19C39" w14:textId="77777777" w:rsidR="006B371D" w:rsidRDefault="0074575F">
          <w:pPr>
            <w:pStyle w:val="TM3"/>
            <w:tabs>
              <w:tab w:val="left" w:pos="880"/>
              <w:tab w:val="right" w:leader="dot" w:pos="9062"/>
            </w:tabs>
            <w:rPr>
              <w:rFonts w:eastAsiaTheme="minorEastAsia"/>
              <w:noProof/>
              <w:lang w:val="fr-FR" w:eastAsia="fr-FR"/>
            </w:rPr>
          </w:pPr>
          <w:hyperlink w:anchor="_Toc50225869" w:history="1">
            <w:r w:rsidR="006B371D" w:rsidRPr="00187C2B">
              <w:rPr>
                <w:rStyle w:val="Lienhypertexte"/>
                <w:rFonts w:cstheme="minorHAnsi"/>
                <w:noProof/>
              </w:rPr>
              <w:t>a)</w:t>
            </w:r>
            <w:r w:rsidR="006B371D">
              <w:rPr>
                <w:rFonts w:eastAsiaTheme="minorEastAsia"/>
                <w:noProof/>
                <w:lang w:val="fr-FR" w:eastAsia="fr-FR"/>
              </w:rPr>
              <w:tab/>
            </w:r>
            <w:r w:rsidR="006B371D" w:rsidRPr="00187C2B">
              <w:rPr>
                <w:rStyle w:val="Lienhypertexte"/>
                <w:rFonts w:cstheme="minorHAnsi"/>
                <w:noProof/>
              </w:rPr>
              <w:t>Mesures générales</w:t>
            </w:r>
            <w:r w:rsidR="006B371D">
              <w:rPr>
                <w:noProof/>
                <w:webHidden/>
              </w:rPr>
              <w:tab/>
            </w:r>
            <w:r w:rsidR="006B371D">
              <w:rPr>
                <w:noProof/>
                <w:webHidden/>
              </w:rPr>
              <w:fldChar w:fldCharType="begin"/>
            </w:r>
            <w:r w:rsidR="006B371D">
              <w:rPr>
                <w:noProof/>
                <w:webHidden/>
              </w:rPr>
              <w:instrText xml:space="preserve"> PAGEREF _Toc50225869 \h </w:instrText>
            </w:r>
            <w:r w:rsidR="006B371D">
              <w:rPr>
                <w:noProof/>
                <w:webHidden/>
              </w:rPr>
            </w:r>
            <w:r w:rsidR="006B371D">
              <w:rPr>
                <w:noProof/>
                <w:webHidden/>
              </w:rPr>
              <w:fldChar w:fldCharType="separate"/>
            </w:r>
            <w:r w:rsidR="006B371D">
              <w:rPr>
                <w:noProof/>
                <w:webHidden/>
              </w:rPr>
              <w:t>19</w:t>
            </w:r>
            <w:r w:rsidR="006B371D">
              <w:rPr>
                <w:noProof/>
                <w:webHidden/>
              </w:rPr>
              <w:fldChar w:fldCharType="end"/>
            </w:r>
          </w:hyperlink>
        </w:p>
        <w:p w14:paraId="4133029C" w14:textId="77777777" w:rsidR="006B371D" w:rsidRDefault="0074575F">
          <w:pPr>
            <w:pStyle w:val="TM3"/>
            <w:tabs>
              <w:tab w:val="left" w:pos="880"/>
              <w:tab w:val="right" w:leader="dot" w:pos="9062"/>
            </w:tabs>
            <w:rPr>
              <w:rFonts w:eastAsiaTheme="minorEastAsia"/>
              <w:noProof/>
              <w:lang w:val="fr-FR" w:eastAsia="fr-FR"/>
            </w:rPr>
          </w:pPr>
          <w:hyperlink w:anchor="_Toc50225870" w:history="1">
            <w:r w:rsidR="006B371D" w:rsidRPr="00187C2B">
              <w:rPr>
                <w:rStyle w:val="Lienhypertexte"/>
                <w:rFonts w:cstheme="minorHAnsi"/>
                <w:noProof/>
              </w:rPr>
              <w:t>b)</w:t>
            </w:r>
            <w:r w:rsidR="006B371D">
              <w:rPr>
                <w:rFonts w:eastAsiaTheme="minorEastAsia"/>
                <w:noProof/>
                <w:lang w:val="fr-FR" w:eastAsia="fr-FR"/>
              </w:rPr>
              <w:tab/>
            </w:r>
            <w:r w:rsidR="006B371D" w:rsidRPr="00187C2B">
              <w:rPr>
                <w:rStyle w:val="Lienhypertexte"/>
                <w:rFonts w:cstheme="minorHAnsi"/>
                <w:noProof/>
              </w:rPr>
              <w:t>Mesures spécifiques liées au type d’activités</w:t>
            </w:r>
            <w:r w:rsidR="006B371D">
              <w:rPr>
                <w:noProof/>
                <w:webHidden/>
              </w:rPr>
              <w:tab/>
            </w:r>
            <w:r w:rsidR="006B371D">
              <w:rPr>
                <w:noProof/>
                <w:webHidden/>
              </w:rPr>
              <w:fldChar w:fldCharType="begin"/>
            </w:r>
            <w:r w:rsidR="006B371D">
              <w:rPr>
                <w:noProof/>
                <w:webHidden/>
              </w:rPr>
              <w:instrText xml:space="preserve"> PAGEREF _Toc50225870 \h </w:instrText>
            </w:r>
            <w:r w:rsidR="006B371D">
              <w:rPr>
                <w:noProof/>
                <w:webHidden/>
              </w:rPr>
            </w:r>
            <w:r w:rsidR="006B371D">
              <w:rPr>
                <w:noProof/>
                <w:webHidden/>
              </w:rPr>
              <w:fldChar w:fldCharType="separate"/>
            </w:r>
            <w:r w:rsidR="006B371D">
              <w:rPr>
                <w:noProof/>
                <w:webHidden/>
              </w:rPr>
              <w:t>20</w:t>
            </w:r>
            <w:r w:rsidR="006B371D">
              <w:rPr>
                <w:noProof/>
                <w:webHidden/>
              </w:rPr>
              <w:fldChar w:fldCharType="end"/>
            </w:r>
          </w:hyperlink>
        </w:p>
        <w:p w14:paraId="4E2302DF" w14:textId="4417CE8C" w:rsidR="000D1D87" w:rsidRDefault="000D1D87">
          <w:r>
            <w:rPr>
              <w:b/>
              <w:bCs/>
            </w:rPr>
            <w:fldChar w:fldCharType="end"/>
          </w:r>
        </w:p>
      </w:sdtContent>
    </w:sdt>
    <w:p w14:paraId="0AB4C3E9" w14:textId="77777777" w:rsidR="00EA7796" w:rsidRDefault="00EA7796" w:rsidP="000661A9">
      <w:pPr>
        <w:pStyle w:val="Titre1"/>
        <w:rPr>
          <w:rFonts w:cstheme="minorHAnsi"/>
          <w:b/>
          <w:sz w:val="28"/>
        </w:rPr>
      </w:pPr>
      <w:r>
        <w:rPr>
          <w:rFonts w:cstheme="minorHAnsi"/>
          <w:b/>
          <w:sz w:val="28"/>
        </w:rPr>
        <w:br w:type="page"/>
      </w:r>
    </w:p>
    <w:p w14:paraId="75C2CBB7" w14:textId="7A5ADBF2" w:rsidR="00AB7593" w:rsidRPr="00EA7796" w:rsidRDefault="00AB7593" w:rsidP="00EA7796">
      <w:pPr>
        <w:pStyle w:val="Titre1"/>
        <w:numPr>
          <w:ilvl w:val="0"/>
          <w:numId w:val="29"/>
        </w:numPr>
        <w:rPr>
          <w:rFonts w:cstheme="minorHAnsi"/>
          <w:b/>
          <w:sz w:val="28"/>
        </w:rPr>
      </w:pPr>
      <w:bookmarkStart w:id="1" w:name="_Toc50225853"/>
      <w:r w:rsidRPr="00EA7796">
        <w:rPr>
          <w:rFonts w:cstheme="minorHAnsi"/>
          <w:b/>
          <w:sz w:val="28"/>
        </w:rPr>
        <w:lastRenderedPageBreak/>
        <w:t>Avant-propos</w:t>
      </w:r>
      <w:bookmarkEnd w:id="1"/>
    </w:p>
    <w:p w14:paraId="4D0E2BAF" w14:textId="77777777" w:rsidR="00AB7593" w:rsidRPr="00B24AAE" w:rsidRDefault="00AB7593" w:rsidP="00C7282C">
      <w:pPr>
        <w:rPr>
          <w:rFonts w:cstheme="minorHAnsi"/>
          <w:noProof/>
          <w:lang w:val="fr-FR"/>
        </w:rPr>
      </w:pPr>
      <w:r w:rsidRPr="00B24AAE">
        <w:rPr>
          <w:rFonts w:cstheme="minorHAnsi"/>
          <w:noProof/>
          <w:lang w:val="fr-FR"/>
        </w:rPr>
        <w:t>Comme démontré au cours de la crise sanitaire et ce à plusieurs reprises tant par les pédiatres que par les professionnels de l’enfance et de la jeunesse, il est important que les enfants et les jeunes puissent garder une vie sociale avec leurs pairs.</w:t>
      </w:r>
    </w:p>
    <w:p w14:paraId="33AEAA52" w14:textId="77777777" w:rsidR="00AB7593" w:rsidRPr="00B24AAE" w:rsidRDefault="00AB7593" w:rsidP="00C7282C">
      <w:pPr>
        <w:rPr>
          <w:rFonts w:cstheme="minorHAnsi"/>
          <w:noProof/>
          <w:lang w:val="fr-FR"/>
        </w:rPr>
      </w:pPr>
      <w:r w:rsidRPr="00B24AAE">
        <w:rPr>
          <w:rFonts w:cstheme="minorHAnsi"/>
          <w:noProof/>
          <w:lang w:val="fr-FR"/>
        </w:rPr>
        <w:t>De plus, il n’est plus à démontrer le rôle essentiel des activités en dehors de la sphère scolaire sur le développement social, comportemental et cognitif de l’enfant et du jeune.</w:t>
      </w:r>
    </w:p>
    <w:p w14:paraId="4EC8EC25" w14:textId="2B709934" w:rsidR="00AB7593" w:rsidRPr="00B24AAE" w:rsidRDefault="006B6F53" w:rsidP="00C7282C">
      <w:pPr>
        <w:rPr>
          <w:rFonts w:cstheme="minorHAnsi"/>
          <w:noProof/>
          <w:lang w:val="fr-FR"/>
        </w:rPr>
      </w:pPr>
      <w:r w:rsidRPr="00B24AAE">
        <w:rPr>
          <w:rFonts w:cstheme="minorHAnsi"/>
          <w:noProof/>
          <w:lang w:val="fr-FR"/>
        </w:rPr>
        <w:t>C</w:t>
      </w:r>
      <w:r w:rsidR="00AB7593" w:rsidRPr="00B24AAE">
        <w:rPr>
          <w:rFonts w:cstheme="minorHAnsi"/>
          <w:noProof/>
          <w:lang w:val="fr-FR"/>
        </w:rPr>
        <w:t>e protocole fait référence aux décisions prises par l</w:t>
      </w:r>
      <w:r w:rsidR="00BE0103" w:rsidRPr="00B24AAE">
        <w:rPr>
          <w:rFonts w:cstheme="minorHAnsi"/>
          <w:noProof/>
          <w:lang w:val="fr-FR"/>
        </w:rPr>
        <w:t>es</w:t>
      </w:r>
      <w:r w:rsidR="00AB7593" w:rsidRPr="00B24AAE">
        <w:rPr>
          <w:rFonts w:cstheme="minorHAnsi"/>
          <w:noProof/>
          <w:lang w:val="fr-FR"/>
        </w:rPr>
        <w:t xml:space="preserve"> circulaire</w:t>
      </w:r>
      <w:r w:rsidR="00BE0103" w:rsidRPr="00B24AAE">
        <w:rPr>
          <w:rFonts w:cstheme="minorHAnsi"/>
          <w:noProof/>
          <w:lang w:val="fr-FR"/>
        </w:rPr>
        <w:t>s</w:t>
      </w:r>
      <w:r w:rsidR="00AB7593" w:rsidRPr="00B24AAE">
        <w:rPr>
          <w:rFonts w:cstheme="minorHAnsi"/>
          <w:noProof/>
          <w:lang w:val="fr-FR"/>
        </w:rPr>
        <w:t xml:space="preserve"> de l’enseignement</w:t>
      </w:r>
      <w:r w:rsidR="00BE0103" w:rsidRPr="00B24AAE">
        <w:rPr>
          <w:rFonts w:cstheme="minorHAnsi"/>
          <w:noProof/>
          <w:lang w:val="fr-FR"/>
        </w:rPr>
        <w:t xml:space="preserve"> obligatoire 76</w:t>
      </w:r>
      <w:r w:rsidR="00E00207" w:rsidRPr="00B24AAE">
        <w:rPr>
          <w:rFonts w:cstheme="minorHAnsi"/>
          <w:noProof/>
          <w:lang w:val="fr-FR"/>
        </w:rPr>
        <w:t>86</w:t>
      </w:r>
      <w:r w:rsidR="00BE0103" w:rsidRPr="00B24AAE">
        <w:rPr>
          <w:rFonts w:cstheme="minorHAnsi"/>
          <w:noProof/>
          <w:lang w:val="fr-FR"/>
        </w:rPr>
        <w:t xml:space="preserve"> et</w:t>
      </w:r>
      <w:r w:rsidR="00AB7593" w:rsidRPr="00B24AAE">
        <w:rPr>
          <w:rFonts w:cstheme="minorHAnsi"/>
          <w:noProof/>
          <w:lang w:val="fr-FR"/>
        </w:rPr>
        <w:t xml:space="preserve"> 7626 qui défini</w:t>
      </w:r>
      <w:r w:rsidR="00BE0103" w:rsidRPr="00B24AAE">
        <w:rPr>
          <w:rFonts w:cstheme="minorHAnsi"/>
          <w:noProof/>
          <w:lang w:val="fr-FR"/>
        </w:rPr>
        <w:t>ssen</w:t>
      </w:r>
      <w:r w:rsidR="00AB7593" w:rsidRPr="00B24AAE">
        <w:rPr>
          <w:rFonts w:cstheme="minorHAnsi"/>
          <w:noProof/>
          <w:lang w:val="fr-FR"/>
        </w:rPr>
        <w:t>t une stratégie en vue de la rentré</w:t>
      </w:r>
      <w:r w:rsidR="00B642D8" w:rsidRPr="00B24AAE">
        <w:rPr>
          <w:rFonts w:cstheme="minorHAnsi"/>
          <w:noProof/>
          <w:lang w:val="fr-FR"/>
        </w:rPr>
        <w:t>e</w:t>
      </w:r>
      <w:r w:rsidR="00AB7593" w:rsidRPr="00B24AAE">
        <w:rPr>
          <w:rFonts w:cstheme="minorHAnsi"/>
          <w:noProof/>
          <w:lang w:val="fr-FR"/>
        </w:rPr>
        <w:t xml:space="preserve"> scolaire de septembre 2020/2021 dans le contexte du C</w:t>
      </w:r>
      <w:r w:rsidR="001715F6" w:rsidRPr="00B24AAE">
        <w:rPr>
          <w:rFonts w:cstheme="minorHAnsi"/>
          <w:noProof/>
          <w:lang w:val="fr-FR"/>
        </w:rPr>
        <w:t>OVID</w:t>
      </w:r>
      <w:r w:rsidR="00AB7593" w:rsidRPr="00B24AAE">
        <w:rPr>
          <w:rFonts w:cstheme="minorHAnsi"/>
          <w:noProof/>
          <w:lang w:val="fr-FR"/>
        </w:rPr>
        <w:t>-19</w:t>
      </w:r>
      <w:r w:rsidR="00C12FDB" w:rsidRPr="00B24AAE">
        <w:rPr>
          <w:rFonts w:cstheme="minorHAnsi"/>
          <w:noProof/>
          <w:lang w:val="fr-FR"/>
        </w:rPr>
        <w:t xml:space="preserve"> ainsi que les</w:t>
      </w:r>
      <w:r w:rsidR="00BE0103" w:rsidRPr="00B24AAE">
        <w:rPr>
          <w:rFonts w:cstheme="minorHAnsi"/>
          <w:noProof/>
          <w:lang w:val="fr-FR"/>
        </w:rPr>
        <w:t xml:space="preserve"> circulaire</w:t>
      </w:r>
      <w:r w:rsidR="00C12FDB" w:rsidRPr="00B24AAE">
        <w:rPr>
          <w:rFonts w:cstheme="minorHAnsi"/>
          <w:noProof/>
          <w:lang w:val="fr-FR"/>
        </w:rPr>
        <w:t>s</w:t>
      </w:r>
      <w:r w:rsidR="00BE0103" w:rsidRPr="00B24AAE">
        <w:rPr>
          <w:rFonts w:cstheme="minorHAnsi"/>
          <w:noProof/>
          <w:lang w:val="fr-FR"/>
        </w:rPr>
        <w:t xml:space="preserve"> </w:t>
      </w:r>
      <w:r w:rsidR="00C12FDB" w:rsidRPr="00B24AAE">
        <w:rPr>
          <w:rFonts w:cstheme="minorHAnsi"/>
          <w:noProof/>
          <w:lang w:val="fr-FR"/>
        </w:rPr>
        <w:t>7702 et 7703</w:t>
      </w:r>
      <w:r w:rsidR="00BE0103" w:rsidRPr="00B24AAE">
        <w:rPr>
          <w:rFonts w:cstheme="minorHAnsi"/>
          <w:noProof/>
          <w:lang w:val="fr-FR"/>
        </w:rPr>
        <w:t xml:space="preserve"> concernant l’enseign</w:t>
      </w:r>
      <w:r w:rsidR="00F6665B" w:rsidRPr="00B24AAE">
        <w:rPr>
          <w:rFonts w:cstheme="minorHAnsi"/>
          <w:noProof/>
          <w:lang w:val="fr-FR"/>
        </w:rPr>
        <w:t>e</w:t>
      </w:r>
      <w:r w:rsidR="00BE0103" w:rsidRPr="00B24AAE">
        <w:rPr>
          <w:rFonts w:cstheme="minorHAnsi"/>
          <w:noProof/>
          <w:lang w:val="fr-FR"/>
        </w:rPr>
        <w:t>ment supérieur</w:t>
      </w:r>
      <w:r w:rsidR="00291130" w:rsidRPr="00B24AAE">
        <w:rPr>
          <w:rFonts w:cstheme="minorHAnsi"/>
          <w:noProof/>
          <w:lang w:val="fr-FR"/>
        </w:rPr>
        <w:t xml:space="preserve"> et l’enseign</w:t>
      </w:r>
      <w:r w:rsidR="00B642D8" w:rsidRPr="00B24AAE">
        <w:rPr>
          <w:rFonts w:cstheme="minorHAnsi"/>
          <w:noProof/>
          <w:lang w:val="fr-FR"/>
        </w:rPr>
        <w:t>e</w:t>
      </w:r>
      <w:r w:rsidR="00291130" w:rsidRPr="00B24AAE">
        <w:rPr>
          <w:rFonts w:cstheme="minorHAnsi"/>
          <w:noProof/>
          <w:lang w:val="fr-FR"/>
        </w:rPr>
        <w:t>ment de promotion sociale</w:t>
      </w:r>
      <w:r w:rsidR="00AB7593" w:rsidRPr="00B24AAE">
        <w:rPr>
          <w:rFonts w:cstheme="minorHAnsi"/>
          <w:noProof/>
          <w:lang w:val="fr-FR"/>
        </w:rPr>
        <w:t>.</w:t>
      </w:r>
    </w:p>
    <w:p w14:paraId="0D1837EA" w14:textId="77777777" w:rsidR="00AB7593" w:rsidRPr="00B24AAE" w:rsidRDefault="00AB7593" w:rsidP="00C7282C">
      <w:pPr>
        <w:rPr>
          <w:rFonts w:cstheme="minorHAnsi"/>
          <w:noProof/>
          <w:lang w:val="fr-FR"/>
        </w:rPr>
      </w:pPr>
      <w:r w:rsidRPr="00B24AAE">
        <w:rPr>
          <w:rFonts w:cstheme="minorHAnsi"/>
          <w:noProof/>
          <w:lang w:val="fr-FR"/>
        </w:rPr>
        <w:t>Dès le premier septembre, l’obligation scolaire sera pleinement d’application pour tous les enfants à partir de 5 ans. Il est donc essentiel que les acti</w:t>
      </w:r>
      <w:r w:rsidR="00FE7CC2" w:rsidRPr="00B24AAE">
        <w:rPr>
          <w:rFonts w:cstheme="minorHAnsi"/>
          <w:noProof/>
          <w:lang w:val="fr-FR"/>
        </w:rPr>
        <w:t>vités de temps libre continuent et ce peu importe l’âge des participants.</w:t>
      </w:r>
    </w:p>
    <w:p w14:paraId="7525B1C5" w14:textId="77777777" w:rsidR="00AB7593" w:rsidRPr="00B24AAE" w:rsidRDefault="00AB7593" w:rsidP="00C7282C">
      <w:pPr>
        <w:rPr>
          <w:rFonts w:cstheme="minorHAnsi"/>
          <w:noProof/>
          <w:lang w:val="fr-FR"/>
        </w:rPr>
      </w:pPr>
      <w:r w:rsidRPr="00B24AAE">
        <w:rPr>
          <w:rFonts w:cstheme="minorHAnsi"/>
          <w:noProof/>
          <w:lang w:val="fr-FR"/>
        </w:rPr>
        <w:t>Sur cette base, les experts du Groupe de déconfinement ont formulé des propositions en référence aux scénari</w:t>
      </w:r>
      <w:r w:rsidR="00B642D8" w:rsidRPr="00B24AAE">
        <w:rPr>
          <w:rFonts w:cstheme="minorHAnsi"/>
          <w:noProof/>
          <w:lang w:val="fr-FR"/>
        </w:rPr>
        <w:t>i</w:t>
      </w:r>
      <w:r w:rsidRPr="00B24AAE">
        <w:rPr>
          <w:rFonts w:cstheme="minorHAnsi"/>
          <w:noProof/>
          <w:lang w:val="fr-FR"/>
        </w:rPr>
        <w:t xml:space="preserve"> pouvant être anticipés en fonction des évolutions de la propagation du virus. Le Conseil national de sécurité a validé ces propositions le 24 juin.</w:t>
      </w:r>
    </w:p>
    <w:p w14:paraId="4221C163" w14:textId="77777777" w:rsidR="00AB7593" w:rsidRPr="00B24AAE" w:rsidRDefault="00AB7593" w:rsidP="00C7282C">
      <w:pPr>
        <w:rPr>
          <w:rFonts w:cstheme="minorHAnsi"/>
          <w:noProof/>
          <w:lang w:val="fr-FR"/>
        </w:rPr>
      </w:pPr>
      <w:r w:rsidRPr="00B24AAE">
        <w:rPr>
          <w:rFonts w:cstheme="minorHAnsi"/>
          <w:noProof/>
          <w:lang w:val="fr-FR"/>
        </w:rPr>
        <w:t>Vu l</w:t>
      </w:r>
      <w:r w:rsidR="00695187" w:rsidRPr="00B24AAE">
        <w:rPr>
          <w:rFonts w:cstheme="minorHAnsi"/>
          <w:noProof/>
          <w:lang w:val="fr-FR"/>
        </w:rPr>
        <w:t>a</w:t>
      </w:r>
      <w:r w:rsidRPr="00B24AAE">
        <w:rPr>
          <w:rFonts w:cstheme="minorHAnsi"/>
          <w:noProof/>
          <w:lang w:val="fr-FR"/>
        </w:rPr>
        <w:t xml:space="preserve"> </w:t>
      </w:r>
      <w:r w:rsidR="00291130" w:rsidRPr="00B24AAE">
        <w:rPr>
          <w:rFonts w:cstheme="minorHAnsi"/>
          <w:noProof/>
          <w:lang w:val="fr-FR"/>
        </w:rPr>
        <w:t xml:space="preserve">décision </w:t>
      </w:r>
      <w:r w:rsidRPr="00B24AAE">
        <w:rPr>
          <w:rFonts w:cstheme="minorHAnsi"/>
          <w:noProof/>
          <w:lang w:val="fr-FR"/>
        </w:rPr>
        <w:t>de reprendre l’enseignement obligatoire en présentiel</w:t>
      </w:r>
      <w:r w:rsidR="00721463" w:rsidRPr="00B24AAE">
        <w:rPr>
          <w:rFonts w:cstheme="minorHAnsi"/>
          <w:noProof/>
          <w:lang w:val="fr-FR"/>
        </w:rPr>
        <w:t xml:space="preserve"> et en code jaune</w:t>
      </w:r>
      <w:r w:rsidRPr="00B24AAE">
        <w:rPr>
          <w:rFonts w:cstheme="minorHAnsi"/>
          <w:noProof/>
          <w:lang w:val="fr-FR"/>
        </w:rPr>
        <w:t xml:space="preserve">, les activités d’éducation permanente jeunesse (non-formel) se dérouleront selon le même modus operandi. </w:t>
      </w:r>
    </w:p>
    <w:p w14:paraId="244FE789" w14:textId="77777777" w:rsidR="00BC1F10" w:rsidRDefault="00AB7593" w:rsidP="00C7282C">
      <w:pPr>
        <w:rPr>
          <w:rFonts w:cstheme="minorHAnsi"/>
          <w:noProof/>
          <w:lang w:val="fr-FR"/>
        </w:rPr>
      </w:pPr>
      <w:r w:rsidRPr="00B24AAE">
        <w:rPr>
          <w:rFonts w:cstheme="minorHAnsi"/>
          <w:noProof/>
          <w:lang w:val="fr-FR"/>
        </w:rPr>
        <w:t>Différents scénari</w:t>
      </w:r>
      <w:r w:rsidR="00F71A32" w:rsidRPr="00B24AAE">
        <w:rPr>
          <w:rFonts w:cstheme="minorHAnsi"/>
          <w:noProof/>
          <w:lang w:val="fr-FR"/>
        </w:rPr>
        <w:t>os</w:t>
      </w:r>
      <w:r w:rsidRPr="00B24AAE">
        <w:rPr>
          <w:rFonts w:cstheme="minorHAnsi"/>
          <w:noProof/>
          <w:lang w:val="fr-FR"/>
        </w:rPr>
        <w:t xml:space="preserve"> correspondant à des niveaux de pandémie bien identifiés sont donc définis, ainsi que les mesures concrètes qui y sont liées. Ces scénari</w:t>
      </w:r>
      <w:r w:rsidR="00385D26" w:rsidRPr="00B24AAE">
        <w:rPr>
          <w:rFonts w:cstheme="minorHAnsi"/>
          <w:noProof/>
          <w:lang w:val="fr-FR"/>
        </w:rPr>
        <w:t>i</w:t>
      </w:r>
      <w:r w:rsidRPr="00B24AAE">
        <w:rPr>
          <w:rFonts w:cstheme="minorHAnsi"/>
          <w:noProof/>
          <w:lang w:val="fr-FR"/>
        </w:rPr>
        <w:t xml:space="preserve"> correspondent à des codes « couleur »</w:t>
      </w:r>
      <w:r w:rsidR="00385D26" w:rsidRPr="00B24AAE">
        <w:rPr>
          <w:rFonts w:cstheme="minorHAnsi"/>
          <w:noProof/>
          <w:lang w:val="fr-FR"/>
        </w:rPr>
        <w:t xml:space="preserve"> </w:t>
      </w:r>
      <w:r w:rsidR="007E1680" w:rsidRPr="00B24AAE">
        <w:rPr>
          <w:rFonts w:cstheme="minorHAnsi"/>
          <w:noProof/>
          <w:lang w:val="fr-FR"/>
        </w:rPr>
        <w:t>permettant une série d’</w:t>
      </w:r>
      <w:r w:rsidR="00385D26" w:rsidRPr="00B24AAE">
        <w:rPr>
          <w:rFonts w:cstheme="minorHAnsi"/>
          <w:noProof/>
          <w:lang w:val="fr-FR"/>
        </w:rPr>
        <w:t>activités sur le territoire belge</w:t>
      </w:r>
      <w:r w:rsidRPr="00B24AAE">
        <w:rPr>
          <w:rFonts w:cstheme="minorHAnsi"/>
          <w:noProof/>
          <w:lang w:val="fr-FR"/>
        </w:rPr>
        <w:t>.</w:t>
      </w:r>
      <w:r w:rsidR="0012001D" w:rsidRPr="00B24AAE">
        <w:rPr>
          <w:rFonts w:cstheme="minorHAnsi"/>
          <w:noProof/>
          <w:lang w:val="fr-FR"/>
        </w:rPr>
        <w:t xml:space="preserve"> </w:t>
      </w:r>
      <w:r w:rsidR="0098099E" w:rsidRPr="00B24AAE">
        <w:rPr>
          <w:rFonts w:cstheme="minorHAnsi"/>
          <w:noProof/>
          <w:lang w:val="fr-FR"/>
        </w:rPr>
        <w:t>En cas d’activités à l’étranger, les mesures sanitaires en vigueur du pays hôte sont à respecter.</w:t>
      </w:r>
      <w:r w:rsidRPr="00B24AAE">
        <w:rPr>
          <w:rFonts w:cstheme="minorHAnsi"/>
          <w:noProof/>
          <w:lang w:val="fr-FR"/>
        </w:rPr>
        <w:t xml:space="preserve"> </w:t>
      </w:r>
    </w:p>
    <w:p w14:paraId="2404BF52" w14:textId="28723A41" w:rsidR="00AB7593" w:rsidRPr="00B24AAE" w:rsidRDefault="004A76FE" w:rsidP="00C7282C">
      <w:pPr>
        <w:rPr>
          <w:rFonts w:cstheme="minorHAnsi"/>
          <w:noProof/>
          <w:lang w:val="fr-FR"/>
        </w:rPr>
      </w:pPr>
      <w:r w:rsidRPr="00B24AAE">
        <w:rPr>
          <w:rFonts w:cstheme="minorHAnsi"/>
          <w:noProof/>
          <w:lang w:val="fr-FR"/>
        </w:rPr>
        <w:br/>
        <w:t>Le Conseil National de Sécurité peut décid</w:t>
      </w:r>
      <w:r w:rsidR="00E403BB" w:rsidRPr="00B24AAE">
        <w:rPr>
          <w:rFonts w:cstheme="minorHAnsi"/>
          <w:noProof/>
          <w:lang w:val="fr-FR"/>
        </w:rPr>
        <w:t>er</w:t>
      </w:r>
      <w:r w:rsidRPr="00B24AAE">
        <w:rPr>
          <w:rFonts w:cstheme="minorHAnsi"/>
          <w:noProof/>
          <w:lang w:val="fr-FR"/>
        </w:rPr>
        <w:t xml:space="preserve"> à tout moment du scénario qui doit s’appliquer, mais ses décisions s’inscriront a priori dans ce canevas. L</w:t>
      </w:r>
      <w:r w:rsidR="00AB7593" w:rsidRPr="00B24AAE">
        <w:rPr>
          <w:rFonts w:cstheme="minorHAnsi"/>
          <w:noProof/>
          <w:lang w:val="fr-FR"/>
        </w:rPr>
        <w:t>es professionnels devront adapter leur pratique sur le terrain. Ce protocole est donc décliné en fonction des « couleurs ».</w:t>
      </w:r>
      <w:r w:rsidR="00E403BB" w:rsidRPr="00B24AAE">
        <w:rPr>
          <w:rFonts w:cstheme="minorHAnsi"/>
          <w:noProof/>
          <w:lang w:val="fr-FR"/>
        </w:rPr>
        <w:t xml:space="preserve"> La détermination du code couleur est faite par la Minsitre ainsi que les autorités locales (si clusters localisés) sur base des recommendations du Risk Assessment Group (RAG) qui analyse chaque semaine le risque pour la population en se fondant sur des données épidémiologiques et scientifiques.</w:t>
      </w:r>
    </w:p>
    <w:p w14:paraId="288B834B" w14:textId="77777777" w:rsidR="00EA7796" w:rsidRDefault="00EA7796" w:rsidP="00C7282C">
      <w:pPr>
        <w:pStyle w:val="Titre1"/>
        <w:rPr>
          <w:rFonts w:cstheme="minorHAnsi"/>
          <w:b/>
          <w:sz w:val="28"/>
        </w:rPr>
      </w:pPr>
      <w:r>
        <w:rPr>
          <w:rFonts w:cstheme="minorHAnsi"/>
          <w:b/>
          <w:sz w:val="28"/>
        </w:rPr>
        <w:br w:type="page"/>
      </w:r>
    </w:p>
    <w:p w14:paraId="72FCFC4B" w14:textId="2D76258E" w:rsidR="00AB7593" w:rsidRPr="00EA7796" w:rsidRDefault="00AB7593" w:rsidP="00EA7796">
      <w:pPr>
        <w:pStyle w:val="Titre1"/>
        <w:numPr>
          <w:ilvl w:val="0"/>
          <w:numId w:val="30"/>
        </w:numPr>
        <w:rPr>
          <w:rFonts w:cstheme="minorHAnsi"/>
          <w:b/>
          <w:sz w:val="28"/>
        </w:rPr>
      </w:pPr>
      <w:bookmarkStart w:id="2" w:name="_Toc50225854"/>
      <w:r w:rsidRPr="00EA7796">
        <w:rPr>
          <w:rFonts w:cstheme="minorHAnsi"/>
          <w:b/>
          <w:sz w:val="28"/>
        </w:rPr>
        <w:lastRenderedPageBreak/>
        <w:t>Précisions de vocabulaire</w:t>
      </w:r>
      <w:bookmarkEnd w:id="2"/>
    </w:p>
    <w:p w14:paraId="6E67C720" w14:textId="74680319" w:rsidR="005F01B6" w:rsidRPr="00B24AAE" w:rsidRDefault="00700329" w:rsidP="00C7282C">
      <w:pPr>
        <w:rPr>
          <w:rFonts w:cstheme="minorHAnsi"/>
          <w:lang w:val="fr-FR"/>
        </w:rPr>
      </w:pPr>
      <w:r w:rsidRPr="00B24AAE">
        <w:rPr>
          <w:rFonts w:cstheme="minorHAnsi"/>
          <w:b/>
          <w:lang w:val="fr-FR"/>
        </w:rPr>
        <w:t>Groupes</w:t>
      </w:r>
      <w:r w:rsidR="00CB6BDE" w:rsidRPr="00B24AAE">
        <w:rPr>
          <w:rFonts w:cstheme="minorHAnsi"/>
          <w:lang w:val="fr-FR"/>
        </w:rPr>
        <w:t xml:space="preserve"> : </w:t>
      </w:r>
      <w:r w:rsidRPr="00B24AAE">
        <w:rPr>
          <w:rFonts w:cstheme="minorHAnsi"/>
          <w:lang w:val="fr-FR"/>
        </w:rPr>
        <w:t>Ils</w:t>
      </w:r>
      <w:r w:rsidR="005F01B6" w:rsidRPr="00B24AAE">
        <w:rPr>
          <w:rFonts w:cstheme="minorHAnsi"/>
          <w:lang w:val="fr-FR"/>
        </w:rPr>
        <w:t xml:space="preserve"> représentent un maximum de personnes (participants et encadrants compris) pouvant se côtoyer lors de l’activité. </w:t>
      </w:r>
      <w:bookmarkStart w:id="3" w:name="_GoBack"/>
      <w:bookmarkEnd w:id="3"/>
      <w:del w:id="4" w:author="Alexandre Servais" w:date="2020-09-07T09:14:00Z">
        <w:r w:rsidR="005F01B6" w:rsidRPr="00B24AAE" w:rsidDel="00DF6E25">
          <w:rPr>
            <w:rFonts w:cstheme="minorHAnsi"/>
            <w:lang w:val="fr-FR"/>
          </w:rPr>
          <w:delText xml:space="preserve">Les </w:delText>
        </w:r>
        <w:r w:rsidRPr="00B24AAE" w:rsidDel="00DF6E25">
          <w:rPr>
            <w:rFonts w:cstheme="minorHAnsi"/>
            <w:lang w:val="fr-FR"/>
          </w:rPr>
          <w:delText>groupes sont dits</w:delText>
        </w:r>
        <w:r w:rsidR="005F01B6" w:rsidRPr="00B24AAE" w:rsidDel="00DF6E25">
          <w:rPr>
            <w:rFonts w:cstheme="minorHAnsi"/>
            <w:lang w:val="fr-FR"/>
          </w:rPr>
          <w:delText xml:space="preserve"> hermétiques ce qui signifie qu’il ne peut y avoir de contacts </w:delText>
        </w:r>
        <w:r w:rsidR="00D136A4" w:rsidDel="00DF6E25">
          <w:rPr>
            <w:rFonts w:cstheme="minorHAnsi"/>
            <w:lang w:val="fr-FR"/>
          </w:rPr>
          <w:delText xml:space="preserve">étroits entre les membres du groupe </w:delText>
        </w:r>
        <w:r w:rsidR="005F01B6" w:rsidRPr="00B24AAE" w:rsidDel="00DF6E25">
          <w:rPr>
            <w:rFonts w:cstheme="minorHAnsi"/>
            <w:lang w:val="fr-FR"/>
          </w:rPr>
          <w:delText xml:space="preserve">et des personnes extérieures à </w:delText>
        </w:r>
        <w:r w:rsidR="00D136A4" w:rsidDel="00DF6E25">
          <w:rPr>
            <w:rFonts w:cstheme="minorHAnsi"/>
            <w:lang w:val="fr-FR"/>
          </w:rPr>
          <w:delText>celui</w:delText>
        </w:r>
        <w:r w:rsidR="005F01B6" w:rsidRPr="00B24AAE" w:rsidDel="00DF6E25">
          <w:rPr>
            <w:rFonts w:cstheme="minorHAnsi"/>
            <w:lang w:val="fr-FR"/>
          </w:rPr>
          <w:delText xml:space="preserve">-ci. </w:delText>
        </w:r>
      </w:del>
    </w:p>
    <w:p w14:paraId="1E4EF676" w14:textId="77777777" w:rsidR="00CB6BDE" w:rsidRPr="00B24AAE" w:rsidRDefault="00CB6BDE" w:rsidP="00C7282C">
      <w:pPr>
        <w:rPr>
          <w:rFonts w:cstheme="minorHAnsi"/>
          <w:lang w:val="fr-FR"/>
        </w:rPr>
      </w:pPr>
      <w:r w:rsidRPr="00B24AAE">
        <w:rPr>
          <w:rFonts w:cstheme="minorHAnsi"/>
          <w:b/>
          <w:lang w:val="fr-FR"/>
        </w:rPr>
        <w:t>Participants</w:t>
      </w:r>
      <w:r w:rsidRPr="00B24AAE">
        <w:rPr>
          <w:rFonts w:cstheme="minorHAnsi"/>
          <w:lang w:val="fr-FR"/>
        </w:rPr>
        <w:t xml:space="preserve"> : on entend par participant le public auquel est destinée l’activité. Celui-ci est décrit dans la définition des types d’activité. </w:t>
      </w:r>
    </w:p>
    <w:p w14:paraId="5651CCA1" w14:textId="77777777" w:rsidR="00CB6BDE" w:rsidRPr="00B24AAE" w:rsidRDefault="00CB6BDE" w:rsidP="00C7282C">
      <w:pPr>
        <w:rPr>
          <w:rFonts w:cstheme="minorHAnsi"/>
          <w:lang w:val="fr-FR"/>
        </w:rPr>
      </w:pPr>
      <w:r w:rsidRPr="00B24AAE">
        <w:rPr>
          <w:rFonts w:cstheme="minorHAnsi"/>
          <w:b/>
          <w:lang w:val="fr-FR"/>
        </w:rPr>
        <w:t>Equipe d’encadrement / encadrants</w:t>
      </w:r>
      <w:r w:rsidRPr="00B24AAE">
        <w:rPr>
          <w:rFonts w:cstheme="minorHAnsi"/>
          <w:lang w:val="fr-FR"/>
        </w:rPr>
        <w:t> : il s’agit des personnes liées directement à l’encadrement des enfants et à l’organisation des activités (animateur, coordinateur, accueill</w:t>
      </w:r>
      <w:r w:rsidR="00FD78E8" w:rsidRPr="00B24AAE">
        <w:rPr>
          <w:rFonts w:cstheme="minorHAnsi"/>
          <w:lang w:val="fr-FR"/>
        </w:rPr>
        <w:t>ant, responsable de projet</w:t>
      </w:r>
      <w:r w:rsidR="00B642D8" w:rsidRPr="00B24AAE">
        <w:rPr>
          <w:rFonts w:cstheme="minorHAnsi"/>
          <w:lang w:val="fr-FR"/>
        </w:rPr>
        <w:t>s</w:t>
      </w:r>
      <w:r w:rsidR="00FD78E8" w:rsidRPr="00B24AAE">
        <w:rPr>
          <w:rFonts w:cstheme="minorHAnsi"/>
          <w:lang w:val="fr-FR"/>
        </w:rPr>
        <w:t xml:space="preserve"> …).</w:t>
      </w:r>
    </w:p>
    <w:p w14:paraId="1B242C6F" w14:textId="77777777" w:rsidR="00CB6BDE" w:rsidRPr="00B24AAE" w:rsidRDefault="00CB6BDE" w:rsidP="00C7282C">
      <w:pPr>
        <w:rPr>
          <w:rFonts w:cstheme="minorHAnsi"/>
          <w:lang w:val="fr-FR"/>
        </w:rPr>
      </w:pPr>
      <w:r w:rsidRPr="00B24AAE">
        <w:rPr>
          <w:rFonts w:cstheme="minorHAnsi"/>
          <w:b/>
          <w:lang w:val="fr-FR"/>
        </w:rPr>
        <w:t xml:space="preserve">Equipe logistique </w:t>
      </w:r>
      <w:r w:rsidRPr="00B24AAE">
        <w:rPr>
          <w:rFonts w:cstheme="minorHAnsi"/>
          <w:lang w:val="fr-FR"/>
        </w:rPr>
        <w:t>: il s’agit des personnes attachées à l’entretien des locaux et du matériel, à la préparation des repas… Elles sont considérées comme des personnes extérieures sauf si elles partagent des moments de vie avec les participants.</w:t>
      </w:r>
    </w:p>
    <w:p w14:paraId="55C96009" w14:textId="653C534F" w:rsidR="00CB6BDE" w:rsidRPr="00B24AAE" w:rsidRDefault="00CB6BDE" w:rsidP="00C7282C">
      <w:pPr>
        <w:rPr>
          <w:rFonts w:cstheme="minorHAnsi"/>
          <w:lang w:val="fr-FR"/>
        </w:rPr>
      </w:pPr>
      <w:r w:rsidRPr="00B24AAE">
        <w:rPr>
          <w:rFonts w:cstheme="minorHAnsi"/>
          <w:b/>
          <w:lang w:val="fr-FR"/>
        </w:rPr>
        <w:t>Personne extérieure</w:t>
      </w:r>
      <w:r w:rsidRPr="00B24AAE">
        <w:rPr>
          <w:rFonts w:cstheme="minorHAnsi"/>
          <w:lang w:val="fr-FR"/>
        </w:rPr>
        <w:t> : il s’agit de toute personne qui ne fait pas parti</w:t>
      </w:r>
      <w:r w:rsidR="00D136A4">
        <w:rPr>
          <w:rFonts w:cstheme="minorHAnsi"/>
          <w:lang w:val="fr-FR"/>
        </w:rPr>
        <w:t>e du groupe</w:t>
      </w:r>
      <w:r w:rsidRPr="00B24AAE">
        <w:rPr>
          <w:rFonts w:cstheme="minorHAnsi"/>
          <w:lang w:val="fr-FR"/>
        </w:rPr>
        <w:t>, comme par exemple les chauffeurs, les livreurs, les personnes extérieures qui viennent faire une animation ponctuelle, les personnes chargées de la maintenance des bâtiments…</w:t>
      </w:r>
    </w:p>
    <w:p w14:paraId="29761E93" w14:textId="10E8EEC8" w:rsidR="00CB6BDE" w:rsidRPr="00B24AAE" w:rsidRDefault="00CB6BDE" w:rsidP="00C7282C">
      <w:pPr>
        <w:rPr>
          <w:rFonts w:cstheme="minorHAnsi"/>
          <w:lang w:val="fr-FR"/>
        </w:rPr>
      </w:pPr>
      <w:r w:rsidRPr="00B24AAE">
        <w:rPr>
          <w:rFonts w:cstheme="minorHAnsi"/>
          <w:b/>
          <w:lang w:val="fr-FR"/>
        </w:rPr>
        <w:t>Référent médical </w:t>
      </w:r>
      <w:r w:rsidRPr="00B24AAE">
        <w:rPr>
          <w:rFonts w:cstheme="minorHAnsi"/>
          <w:lang w:val="fr-FR"/>
        </w:rPr>
        <w:t xml:space="preserve">: il s’agit de l’entité médicale (médecin, groupement de médecins, maison médicale, etc.) identifiée par l’opérateur pour chaque site d’activité. Le référent médical est une personne extérieure, appelable, qui ne fait pas partie </w:t>
      </w:r>
      <w:r w:rsidR="00D136A4">
        <w:rPr>
          <w:rFonts w:cstheme="minorHAnsi"/>
          <w:lang w:val="fr-FR"/>
        </w:rPr>
        <w:t>du groupe</w:t>
      </w:r>
      <w:r w:rsidRPr="00B24AAE">
        <w:rPr>
          <w:rFonts w:cstheme="minorHAnsi"/>
          <w:lang w:val="fr-FR"/>
        </w:rPr>
        <w:t xml:space="preserve">. </w:t>
      </w:r>
    </w:p>
    <w:p w14:paraId="337FB70F" w14:textId="77777777" w:rsidR="00CB6BDE" w:rsidRPr="00B24AAE" w:rsidRDefault="00CB6BDE" w:rsidP="00C7282C">
      <w:pPr>
        <w:rPr>
          <w:rFonts w:cstheme="minorHAnsi"/>
          <w:lang w:val="fr-FR"/>
        </w:rPr>
      </w:pPr>
      <w:r w:rsidRPr="00B24AAE">
        <w:rPr>
          <w:rFonts w:cstheme="minorHAnsi"/>
          <w:lang w:val="fr-FR"/>
        </w:rPr>
        <w:t>Le référent médical peut apporter conseil et soutien dans la gestion générale de la santé (prévention) avant et pendant l’activité. C’est à lui que l’on fera appel pour le diagnostic et le traitement des malades hors COVID-19 ou des petits accidents ne nécessitant pas une hospitalisation durant l’activité.</w:t>
      </w:r>
    </w:p>
    <w:p w14:paraId="459E8321" w14:textId="77777777" w:rsidR="00A23811" w:rsidRPr="00B24AAE" w:rsidRDefault="00CB6BDE" w:rsidP="00C7282C">
      <w:pPr>
        <w:rPr>
          <w:rFonts w:cstheme="minorHAnsi"/>
          <w:lang w:val="fr-FR"/>
        </w:rPr>
      </w:pPr>
      <w:r w:rsidRPr="00B24AAE">
        <w:rPr>
          <w:rFonts w:cstheme="minorHAnsi"/>
          <w:b/>
          <w:lang w:val="fr-FR"/>
        </w:rPr>
        <w:t xml:space="preserve">Activités sur </w:t>
      </w:r>
      <w:r w:rsidR="00A23811" w:rsidRPr="00B24AAE">
        <w:rPr>
          <w:rFonts w:cstheme="minorHAnsi"/>
          <w:b/>
          <w:lang w:val="fr-FR"/>
        </w:rPr>
        <w:t>le lie</w:t>
      </w:r>
      <w:r w:rsidR="005F01B6" w:rsidRPr="00B24AAE">
        <w:rPr>
          <w:rFonts w:cstheme="minorHAnsi"/>
          <w:b/>
          <w:lang w:val="fr-FR"/>
        </w:rPr>
        <w:t>u habituel d’activités (</w:t>
      </w:r>
      <w:r w:rsidR="003D5A75" w:rsidRPr="00B24AAE">
        <w:rPr>
          <w:rFonts w:cstheme="minorHAnsi"/>
          <w:b/>
          <w:lang w:val="fr-FR"/>
        </w:rPr>
        <w:t>Maisons de Jeunes, Centres d’information de jeunes, centres de rencontres et d’hébergement hors séjours résidentiels, Organisation de jeunesse hors séjours résidentiels des mouvements</w:t>
      </w:r>
      <w:r w:rsidRPr="00B24AAE">
        <w:rPr>
          <w:rFonts w:cstheme="minorHAnsi"/>
          <w:lang w:val="fr-FR"/>
        </w:rPr>
        <w:t> </w:t>
      </w:r>
      <w:r w:rsidR="000B7BAB" w:rsidRPr="00B24AAE">
        <w:rPr>
          <w:rFonts w:cstheme="minorHAnsi"/>
          <w:b/>
          <w:lang w:val="fr-FR"/>
        </w:rPr>
        <w:t>de jeunesse</w:t>
      </w:r>
      <w:r w:rsidR="000B7BAB" w:rsidRPr="00B24AAE">
        <w:rPr>
          <w:rFonts w:cstheme="minorHAnsi"/>
          <w:lang w:val="fr-FR"/>
        </w:rPr>
        <w:t>)</w:t>
      </w:r>
      <w:r w:rsidRPr="00B24AAE">
        <w:rPr>
          <w:rFonts w:cstheme="minorHAnsi"/>
          <w:lang w:val="fr-FR"/>
        </w:rPr>
        <w:t xml:space="preserve">: Toute activité organisée sur </w:t>
      </w:r>
      <w:r w:rsidR="00A23811" w:rsidRPr="00B24AAE">
        <w:rPr>
          <w:rFonts w:cstheme="minorHAnsi"/>
          <w:lang w:val="fr-FR"/>
        </w:rPr>
        <w:t xml:space="preserve">le lieu habituel </w:t>
      </w:r>
      <w:r w:rsidR="003D5A75" w:rsidRPr="00B24AAE">
        <w:rPr>
          <w:rFonts w:cstheme="minorHAnsi"/>
          <w:lang w:val="fr-FR"/>
        </w:rPr>
        <w:t>des organisations de jeunesse ou centre de jeunes.</w:t>
      </w:r>
    </w:p>
    <w:p w14:paraId="6D196A2B" w14:textId="77777777" w:rsidR="0017590D" w:rsidRPr="00B24AAE" w:rsidRDefault="00CB6BDE" w:rsidP="00C7282C">
      <w:pPr>
        <w:rPr>
          <w:rFonts w:cstheme="minorHAnsi"/>
          <w:lang w:val="fr-FR"/>
        </w:rPr>
      </w:pPr>
      <w:r w:rsidRPr="00B24AAE">
        <w:rPr>
          <w:rFonts w:cstheme="minorHAnsi"/>
          <w:b/>
          <w:lang w:val="fr-FR"/>
        </w:rPr>
        <w:t>Activités extra-muros</w:t>
      </w:r>
      <w:r w:rsidR="0017590D" w:rsidRPr="00B24AAE">
        <w:rPr>
          <w:rFonts w:cstheme="minorHAnsi"/>
          <w:lang w:val="fr-FR"/>
        </w:rPr>
        <w:t> : toute activité organisée</w:t>
      </w:r>
      <w:r w:rsidR="00D816A8" w:rsidRPr="00B24AAE">
        <w:rPr>
          <w:rFonts w:cstheme="minorHAnsi"/>
          <w:lang w:val="fr-FR"/>
        </w:rPr>
        <w:t xml:space="preserve"> </w:t>
      </w:r>
      <w:r w:rsidR="0017590D" w:rsidRPr="00B24AAE">
        <w:rPr>
          <w:rFonts w:cstheme="minorHAnsi"/>
          <w:lang w:val="fr-FR"/>
        </w:rPr>
        <w:t xml:space="preserve">en dehors du lieu d’implantation habituelle de </w:t>
      </w:r>
      <w:r w:rsidR="000B7BAB" w:rsidRPr="00B24AAE">
        <w:rPr>
          <w:rFonts w:cstheme="minorHAnsi"/>
          <w:lang w:val="fr-FR"/>
        </w:rPr>
        <w:t>l’organisation de jeunesse ou de centres de jeunes.</w:t>
      </w:r>
    </w:p>
    <w:p w14:paraId="030AE404" w14:textId="77777777" w:rsidR="003D5A75" w:rsidRPr="00B24AAE" w:rsidRDefault="003D5A75" w:rsidP="00C7282C">
      <w:pPr>
        <w:rPr>
          <w:rFonts w:cstheme="minorHAnsi"/>
          <w:lang w:val="fr-FR"/>
        </w:rPr>
      </w:pPr>
      <w:r w:rsidRPr="00B24AAE">
        <w:rPr>
          <w:rFonts w:cstheme="minorHAnsi"/>
          <w:u w:val="single"/>
          <w:lang w:val="fr-FR"/>
        </w:rPr>
        <w:t>Remarque</w:t>
      </w:r>
      <w:r w:rsidRPr="00B24AAE">
        <w:rPr>
          <w:rFonts w:cstheme="minorHAnsi"/>
          <w:lang w:val="fr-FR"/>
        </w:rPr>
        <w:t> : Les activités se déroulant pendant les heures d’enseignement en collaboration avec des enseignants doivent se référer aux circulaires de l’enseignement (</w:t>
      </w:r>
      <w:r w:rsidR="00B36022" w:rsidRPr="00B24AAE">
        <w:rPr>
          <w:rFonts w:cstheme="minorHAnsi"/>
          <w:lang w:val="fr-FR"/>
        </w:rPr>
        <w:t>7686</w:t>
      </w:r>
      <w:r w:rsidRPr="00B24AAE">
        <w:rPr>
          <w:rFonts w:cstheme="minorHAnsi"/>
          <w:lang w:val="fr-FR"/>
        </w:rPr>
        <w:t xml:space="preserve">, 7626, 7702 et 7703). </w:t>
      </w:r>
      <w:r w:rsidR="007E1680" w:rsidRPr="00B24AAE">
        <w:rPr>
          <w:rFonts w:cstheme="minorHAnsi"/>
          <w:lang w:val="fr-FR"/>
        </w:rPr>
        <w:t xml:space="preserve"> Concernant l’enseignement secondaire, </w:t>
      </w:r>
      <w:r w:rsidR="003D187C" w:rsidRPr="00B24AAE">
        <w:rPr>
          <w:rFonts w:cstheme="minorHAnsi"/>
          <w:lang w:val="fr-FR"/>
        </w:rPr>
        <w:t>quand</w:t>
      </w:r>
      <w:r w:rsidR="007E1680" w:rsidRPr="00B24AAE">
        <w:rPr>
          <w:rFonts w:cstheme="minorHAnsi"/>
          <w:lang w:val="fr-FR"/>
        </w:rPr>
        <w:t xml:space="preserve"> </w:t>
      </w:r>
      <w:r w:rsidR="00E85746" w:rsidRPr="00B24AAE">
        <w:rPr>
          <w:rFonts w:cstheme="minorHAnsi"/>
          <w:lang w:val="fr-FR"/>
        </w:rPr>
        <w:t>la circulaire 7686 fait référence à des « </w:t>
      </w:r>
      <w:r w:rsidR="00B36022" w:rsidRPr="00B24AAE">
        <w:rPr>
          <w:rFonts w:cstheme="minorHAnsi"/>
          <w:lang w:val="fr-FR"/>
        </w:rPr>
        <w:t xml:space="preserve">tiers présents dans l’établissement », il faut </w:t>
      </w:r>
      <w:r w:rsidR="00E85746" w:rsidRPr="00B24AAE">
        <w:rPr>
          <w:rFonts w:cstheme="minorHAnsi"/>
          <w:lang w:val="fr-FR"/>
        </w:rPr>
        <w:t xml:space="preserve">le </w:t>
      </w:r>
      <w:r w:rsidR="00B36022" w:rsidRPr="00B24AAE">
        <w:rPr>
          <w:rFonts w:cstheme="minorHAnsi"/>
          <w:lang w:val="fr-FR"/>
        </w:rPr>
        <w:t xml:space="preserve">comprendre </w:t>
      </w:r>
      <w:r w:rsidR="00E85746" w:rsidRPr="00B24AAE">
        <w:rPr>
          <w:rFonts w:cstheme="minorHAnsi"/>
          <w:lang w:val="fr-FR"/>
        </w:rPr>
        <w:t xml:space="preserve">comme </w:t>
      </w:r>
      <w:r w:rsidR="00B36022" w:rsidRPr="00B24AAE">
        <w:rPr>
          <w:rFonts w:cstheme="minorHAnsi"/>
          <w:lang w:val="fr-FR"/>
        </w:rPr>
        <w:t>tous « les opérateurs prenant en charge des a</w:t>
      </w:r>
      <w:r w:rsidR="006163B7" w:rsidRPr="00B24AAE">
        <w:rPr>
          <w:rFonts w:cstheme="minorHAnsi"/>
          <w:lang w:val="fr-FR"/>
        </w:rPr>
        <w:t>nimations sur des enjeux spécifiques dans le cadre du projet pédagogique de l’école (EVRAS, associations culturelles, …) »</w:t>
      </w:r>
      <w:r w:rsidRPr="00B24AAE">
        <w:rPr>
          <w:rFonts w:cstheme="minorHAnsi"/>
          <w:lang w:val="fr-FR"/>
        </w:rPr>
        <w:t>.</w:t>
      </w:r>
    </w:p>
    <w:p w14:paraId="53DA329C" w14:textId="77777777" w:rsidR="00CB6BDE" w:rsidRPr="00B24AAE" w:rsidRDefault="00CB6BDE" w:rsidP="00C7282C">
      <w:pPr>
        <w:rPr>
          <w:rFonts w:cstheme="minorHAnsi"/>
          <w:lang w:val="fr-FR"/>
        </w:rPr>
      </w:pPr>
      <w:r w:rsidRPr="00B24AAE">
        <w:rPr>
          <w:rFonts w:cstheme="minorHAnsi"/>
          <w:b/>
          <w:lang w:val="fr-FR"/>
        </w:rPr>
        <w:t>Activités de séjours</w:t>
      </w:r>
      <w:r w:rsidRPr="00B24AAE">
        <w:rPr>
          <w:rFonts w:cstheme="minorHAnsi"/>
          <w:lang w:val="fr-FR"/>
        </w:rPr>
        <w:t xml:space="preserve"> : </w:t>
      </w:r>
      <w:r w:rsidR="003D5A75" w:rsidRPr="00B24AAE">
        <w:rPr>
          <w:rFonts w:cstheme="minorHAnsi"/>
          <w:lang w:val="fr-FR"/>
        </w:rPr>
        <w:t>toute activité</w:t>
      </w:r>
      <w:r w:rsidR="006B6F53" w:rsidRPr="00B24AAE">
        <w:rPr>
          <w:rFonts w:cstheme="minorHAnsi"/>
          <w:lang w:val="fr-FR"/>
        </w:rPr>
        <w:t xml:space="preserve"> résidentielle organisée par </w:t>
      </w:r>
      <w:r w:rsidR="003D5A75" w:rsidRPr="00B24AAE">
        <w:rPr>
          <w:rFonts w:cstheme="minorHAnsi"/>
          <w:lang w:val="fr-FR"/>
        </w:rPr>
        <w:t>un centre de rencontres et d’hébergement, ou un mouvement de jeunesse ou toute autre structure de jeunesse impliquant un séjour organisé.</w:t>
      </w:r>
    </w:p>
    <w:p w14:paraId="74D47D9C" w14:textId="77777777" w:rsidR="00AB7593" w:rsidRPr="00B24AAE" w:rsidRDefault="00AB7593" w:rsidP="003D5A75">
      <w:pPr>
        <w:pStyle w:val="Titre1"/>
        <w:rPr>
          <w:rFonts w:cstheme="minorHAnsi"/>
          <w:b/>
          <w:sz w:val="28"/>
        </w:rPr>
      </w:pPr>
      <w:bookmarkStart w:id="5" w:name="_Toc50225855"/>
      <w:r w:rsidRPr="00B24AAE">
        <w:rPr>
          <w:rFonts w:cstheme="minorHAnsi"/>
          <w:b/>
          <w:sz w:val="28"/>
        </w:rPr>
        <w:lastRenderedPageBreak/>
        <w:t>Définitions des niveaux de propagation du Virus</w:t>
      </w:r>
      <w:bookmarkEnd w:id="5"/>
    </w:p>
    <w:p w14:paraId="16E3D2F1" w14:textId="77777777" w:rsidR="00F4207A" w:rsidRPr="00B24AAE" w:rsidRDefault="00F4207A" w:rsidP="00C7282C">
      <w:pPr>
        <w:pStyle w:val="Titre2"/>
        <w:rPr>
          <w:rFonts w:cstheme="minorHAnsi"/>
          <w:b/>
          <w:sz w:val="24"/>
        </w:rPr>
      </w:pPr>
      <w:bookmarkStart w:id="6" w:name="_Toc50225856"/>
      <w:r w:rsidRPr="00B24AAE">
        <w:rPr>
          <w:rFonts w:cstheme="minorHAnsi"/>
          <w:b/>
          <w:sz w:val="24"/>
        </w:rPr>
        <w:t>Niveau de propagation du virus</w:t>
      </w:r>
      <w:bookmarkEnd w:id="6"/>
    </w:p>
    <w:p w14:paraId="3D203866" w14:textId="77777777" w:rsidR="00305571" w:rsidRPr="00B24AAE" w:rsidRDefault="00F4207A" w:rsidP="00305571">
      <w:pPr>
        <w:rPr>
          <w:rFonts w:cstheme="minorHAnsi"/>
        </w:rPr>
      </w:pPr>
      <w:r w:rsidRPr="00B24AAE">
        <w:rPr>
          <w:rFonts w:cstheme="minorHAnsi"/>
        </w:rPr>
        <w:t>Les experts distinguent 4 niveaux de propagation du virus qui peuvent être résumés comme suit :</w:t>
      </w:r>
    </w:p>
    <w:p w14:paraId="18207A86" w14:textId="77777777" w:rsidR="0088223E" w:rsidRPr="00B24AAE" w:rsidRDefault="00305571" w:rsidP="00305571">
      <w:pPr>
        <w:rPr>
          <w:rFonts w:cstheme="minorHAnsi"/>
          <w:b/>
          <w:u w:val="single"/>
        </w:rPr>
      </w:pPr>
      <w:r w:rsidRPr="00B24AAE">
        <w:rPr>
          <w:rFonts w:cstheme="minorHAnsi"/>
          <w:noProof/>
          <w:lang w:val="fr-FR" w:eastAsia="fr-FR"/>
        </w:rPr>
        <w:drawing>
          <wp:inline distT="0" distB="0" distL="0" distR="0" wp14:anchorId="146BB9D6" wp14:editId="6C1EBE24">
            <wp:extent cx="5391150" cy="4360759"/>
            <wp:effectExtent l="0" t="0" r="0" b="190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de couleur_protocole.PNG"/>
                    <pic:cNvPicPr/>
                  </pic:nvPicPr>
                  <pic:blipFill>
                    <a:blip r:embed="rId12">
                      <a:extLst>
                        <a:ext uri="{28A0092B-C50C-407E-A947-70E740481C1C}">
                          <a14:useLocalDpi xmlns:a14="http://schemas.microsoft.com/office/drawing/2010/main" val="0"/>
                        </a:ext>
                      </a:extLst>
                    </a:blip>
                    <a:stretch>
                      <a:fillRect/>
                    </a:stretch>
                  </pic:blipFill>
                  <pic:spPr>
                    <a:xfrm>
                      <a:off x="0" y="0"/>
                      <a:ext cx="5391150" cy="4360759"/>
                    </a:xfrm>
                    <a:prstGeom prst="rect">
                      <a:avLst/>
                    </a:prstGeom>
                  </pic:spPr>
                </pic:pic>
              </a:graphicData>
            </a:graphic>
          </wp:inline>
        </w:drawing>
      </w:r>
      <w:r w:rsidR="0088223E" w:rsidRPr="00B24AAE">
        <w:rPr>
          <w:rFonts w:cstheme="minorHAnsi"/>
          <w:b/>
          <w:u w:val="single"/>
        </w:rPr>
        <w:br w:type="page"/>
      </w:r>
    </w:p>
    <w:p w14:paraId="31091583" w14:textId="77777777" w:rsidR="00F4207A" w:rsidRPr="00B24AAE" w:rsidRDefault="00F4207A" w:rsidP="00C7282C">
      <w:pPr>
        <w:pStyle w:val="Titre2"/>
        <w:rPr>
          <w:rFonts w:cstheme="minorHAnsi"/>
          <w:b/>
          <w:u w:val="single"/>
        </w:rPr>
      </w:pPr>
      <w:bookmarkStart w:id="7" w:name="_Toc50225857"/>
      <w:r w:rsidRPr="00B24AAE">
        <w:rPr>
          <w:rFonts w:cstheme="minorHAnsi"/>
          <w:b/>
          <w:u w:val="single"/>
        </w:rPr>
        <w:lastRenderedPageBreak/>
        <w:t>Règles sanitaires de base</w:t>
      </w:r>
      <w:bookmarkEnd w:id="7"/>
      <w:r w:rsidRPr="00B24AAE">
        <w:rPr>
          <w:rFonts w:cstheme="minorHAnsi"/>
          <w:b/>
          <w:u w:val="single"/>
        </w:rPr>
        <w:t xml:space="preserve"> </w:t>
      </w:r>
    </w:p>
    <w:p w14:paraId="448B0A39" w14:textId="77777777" w:rsidR="00DE03C9" w:rsidRPr="00B24AAE" w:rsidRDefault="00F4207A" w:rsidP="00C7282C">
      <w:pPr>
        <w:pStyle w:val="Paragraphedeliste"/>
        <w:numPr>
          <w:ilvl w:val="0"/>
          <w:numId w:val="4"/>
        </w:numPr>
        <w:rPr>
          <w:rFonts w:cstheme="minorHAnsi"/>
        </w:rPr>
      </w:pPr>
      <w:r w:rsidRPr="00B24AAE">
        <w:rPr>
          <w:rFonts w:cstheme="minorHAnsi"/>
          <w:b/>
        </w:rPr>
        <w:t>Restez à la maison</w:t>
      </w:r>
      <w:r w:rsidRPr="00B24AAE">
        <w:rPr>
          <w:rFonts w:cstheme="minorHAnsi"/>
        </w:rPr>
        <w:t xml:space="preserve"> si vous </w:t>
      </w:r>
      <w:r w:rsidR="00DE03C9" w:rsidRPr="00B24AAE">
        <w:rPr>
          <w:rFonts w:cstheme="minorHAnsi"/>
        </w:rPr>
        <w:t xml:space="preserve">êtes malades </w:t>
      </w:r>
    </w:p>
    <w:p w14:paraId="2513F910" w14:textId="19B22F3E" w:rsidR="00DE03C9" w:rsidRPr="00B24AAE" w:rsidRDefault="00DE03C9" w:rsidP="00DE03C9">
      <w:pPr>
        <w:pStyle w:val="Paragraphedeliste"/>
        <w:rPr>
          <w:rFonts w:cstheme="minorHAnsi"/>
        </w:rPr>
      </w:pPr>
      <w:r w:rsidRPr="00B24AAE">
        <w:rPr>
          <w:rFonts w:cstheme="minorHAnsi"/>
        </w:rPr>
        <w:t>En cas de symptômes liés au C</w:t>
      </w:r>
      <w:r w:rsidR="003D0ADA" w:rsidRPr="00B24AAE">
        <w:rPr>
          <w:rFonts w:cstheme="minorHAnsi"/>
        </w:rPr>
        <w:t>OVID-19</w:t>
      </w:r>
      <w:r w:rsidRPr="00B24AAE">
        <w:rPr>
          <w:rFonts w:cstheme="minorHAnsi"/>
        </w:rPr>
        <w:t xml:space="preserve"> référez-vous à la partie maladie du point 5 conditions de participations aux activités.</w:t>
      </w:r>
    </w:p>
    <w:p w14:paraId="0A4691D0" w14:textId="77777777" w:rsidR="00F4207A" w:rsidRPr="00B24AAE" w:rsidRDefault="00F4207A" w:rsidP="00436CFE">
      <w:pPr>
        <w:pStyle w:val="Paragraphedeliste"/>
        <w:numPr>
          <w:ilvl w:val="0"/>
          <w:numId w:val="4"/>
        </w:numPr>
        <w:spacing w:after="0"/>
        <w:rPr>
          <w:rFonts w:cstheme="minorHAnsi"/>
        </w:rPr>
      </w:pPr>
      <w:r w:rsidRPr="00B24AAE">
        <w:rPr>
          <w:rFonts w:cstheme="minorHAnsi"/>
          <w:b/>
        </w:rPr>
        <w:t>Lavez-vous les mains</w:t>
      </w:r>
      <w:r w:rsidRPr="00B24AAE">
        <w:rPr>
          <w:rFonts w:cstheme="minorHAnsi"/>
        </w:rPr>
        <w:t xml:space="preserve"> régulièrement.</w:t>
      </w:r>
    </w:p>
    <w:p w14:paraId="5054987A" w14:textId="77777777" w:rsidR="00F4207A" w:rsidRPr="00B24AAE" w:rsidRDefault="00F4207A" w:rsidP="00436CFE">
      <w:pPr>
        <w:spacing w:after="0"/>
        <w:ind w:left="709"/>
        <w:rPr>
          <w:rFonts w:cstheme="minorHAnsi"/>
        </w:rPr>
      </w:pPr>
      <w:r w:rsidRPr="00B24AAE">
        <w:rPr>
          <w:rFonts w:cstheme="minorHAnsi"/>
        </w:rPr>
        <w:t xml:space="preserve">Le lavage des mains se fera prioritairement au savon et pendant </w:t>
      </w:r>
      <w:r w:rsidR="00436CFE" w:rsidRPr="00B24AAE">
        <w:rPr>
          <w:rFonts w:cstheme="minorHAnsi"/>
        </w:rPr>
        <w:t xml:space="preserve">minimum </w:t>
      </w:r>
      <w:r w:rsidRPr="00B24AAE">
        <w:rPr>
          <w:rFonts w:cstheme="minorHAnsi"/>
        </w:rPr>
        <w:t>30 secondes. À défaut de savon, les nettoyants pour les mains à base d'alcool sont aussi efficaces. Ces nettoyants sont à éviter chez les participants de moins de 12 ans.</w:t>
      </w:r>
    </w:p>
    <w:p w14:paraId="586A57D6" w14:textId="77777777" w:rsidR="00464E18" w:rsidRPr="00B24AAE" w:rsidRDefault="00464E18" w:rsidP="00C7282C">
      <w:pPr>
        <w:pStyle w:val="Paragraphedeliste"/>
        <w:numPr>
          <w:ilvl w:val="0"/>
          <w:numId w:val="4"/>
        </w:numPr>
        <w:rPr>
          <w:rFonts w:cstheme="minorHAnsi"/>
          <w:b/>
        </w:rPr>
      </w:pPr>
      <w:r w:rsidRPr="00B24AAE">
        <w:rPr>
          <w:rFonts w:cstheme="minorHAnsi"/>
          <w:b/>
        </w:rPr>
        <w:t>Eternuement</w:t>
      </w:r>
    </w:p>
    <w:p w14:paraId="02B88C94" w14:textId="77777777" w:rsidR="00464E18" w:rsidRPr="00B24AAE" w:rsidRDefault="00F4207A" w:rsidP="000661A9">
      <w:pPr>
        <w:pStyle w:val="Paragraphedeliste"/>
        <w:rPr>
          <w:rFonts w:cstheme="minorHAnsi"/>
        </w:rPr>
      </w:pPr>
      <w:r w:rsidRPr="00B24AAE">
        <w:rPr>
          <w:rFonts w:cstheme="minorHAnsi"/>
        </w:rPr>
        <w:t>Veillez à limiter la diffusion de vos éternuements ou de votre toux en vous couvrant le nez et la bouche d'un mouchoir ou, à défaut, d</w:t>
      </w:r>
      <w:r w:rsidR="00464E18" w:rsidRPr="00B24AAE">
        <w:rPr>
          <w:rFonts w:cstheme="minorHAnsi"/>
        </w:rPr>
        <w:t xml:space="preserve">ans le pli du coude. </w:t>
      </w:r>
    </w:p>
    <w:p w14:paraId="7CF5C974" w14:textId="77777777" w:rsidR="000661A9" w:rsidRPr="00B24AAE" w:rsidRDefault="00F4207A" w:rsidP="00C7282C">
      <w:pPr>
        <w:pStyle w:val="Paragraphedeliste"/>
        <w:numPr>
          <w:ilvl w:val="0"/>
          <w:numId w:val="4"/>
        </w:numPr>
        <w:rPr>
          <w:rFonts w:cstheme="minorHAnsi"/>
        </w:rPr>
      </w:pPr>
      <w:r w:rsidRPr="00B24AAE">
        <w:rPr>
          <w:rFonts w:cstheme="minorHAnsi"/>
          <w:b/>
        </w:rPr>
        <w:t xml:space="preserve">Eternuez et </w:t>
      </w:r>
      <w:proofErr w:type="spellStart"/>
      <w:r w:rsidRPr="00B24AAE">
        <w:rPr>
          <w:rFonts w:cstheme="minorHAnsi"/>
          <w:b/>
        </w:rPr>
        <w:t>mouchez-vous</w:t>
      </w:r>
      <w:proofErr w:type="spellEnd"/>
      <w:r w:rsidRPr="00B24AAE">
        <w:rPr>
          <w:rFonts w:cstheme="minorHAnsi"/>
          <w:b/>
        </w:rPr>
        <w:t xml:space="preserve"> dans un mouchoir en papier</w:t>
      </w:r>
      <w:r w:rsidRPr="00B24AAE">
        <w:rPr>
          <w:rFonts w:cstheme="minorHAnsi"/>
        </w:rPr>
        <w:t xml:space="preserve">. </w:t>
      </w:r>
    </w:p>
    <w:p w14:paraId="7C3E501D" w14:textId="77777777" w:rsidR="00DE03C9" w:rsidRPr="00B24AAE" w:rsidRDefault="00F4207A" w:rsidP="000661A9">
      <w:pPr>
        <w:pStyle w:val="Paragraphedeliste"/>
        <w:rPr>
          <w:rFonts w:cstheme="minorHAnsi"/>
        </w:rPr>
      </w:pPr>
      <w:r w:rsidRPr="00B24AAE">
        <w:rPr>
          <w:rFonts w:cstheme="minorHAnsi"/>
        </w:rPr>
        <w:t>N'utilisez chaque mouchoir qu'une seule fois et jetez-le ensuite dans une poubelle fermée.</w:t>
      </w:r>
      <w:r w:rsidR="00464E18" w:rsidRPr="00B24AAE">
        <w:rPr>
          <w:rFonts w:cstheme="minorHAnsi"/>
        </w:rPr>
        <w:t xml:space="preserve"> Une fois le mouchoir jeté, </w:t>
      </w:r>
      <w:proofErr w:type="spellStart"/>
      <w:r w:rsidR="00464E18" w:rsidRPr="00B24AAE">
        <w:rPr>
          <w:rFonts w:cstheme="minorHAnsi"/>
        </w:rPr>
        <w:t>lavez</w:t>
      </w:r>
      <w:proofErr w:type="spellEnd"/>
      <w:r w:rsidR="00464E18" w:rsidRPr="00B24AAE">
        <w:rPr>
          <w:rFonts w:cstheme="minorHAnsi"/>
        </w:rPr>
        <w:t>-vous les mains.</w:t>
      </w:r>
      <w:r w:rsidR="00464E18" w:rsidRPr="00B24AAE" w:rsidDel="00464E18">
        <w:rPr>
          <w:rFonts w:cstheme="minorHAnsi"/>
        </w:rPr>
        <w:t xml:space="preserve"> </w:t>
      </w:r>
    </w:p>
    <w:p w14:paraId="7D946BBB" w14:textId="77777777" w:rsidR="00464E18" w:rsidRPr="00B24AAE" w:rsidRDefault="00464E18" w:rsidP="00DE03C9">
      <w:pPr>
        <w:pStyle w:val="Paragraphedeliste"/>
        <w:numPr>
          <w:ilvl w:val="0"/>
          <w:numId w:val="26"/>
        </w:numPr>
        <w:ind w:left="709"/>
        <w:rPr>
          <w:rFonts w:cstheme="minorHAnsi"/>
          <w:b/>
        </w:rPr>
      </w:pPr>
      <w:r w:rsidRPr="00B24AAE">
        <w:rPr>
          <w:rFonts w:cstheme="minorHAnsi"/>
          <w:b/>
        </w:rPr>
        <w:t>Salutation</w:t>
      </w:r>
    </w:p>
    <w:p w14:paraId="41F5E73C" w14:textId="77777777" w:rsidR="00F4207A" w:rsidRPr="00B24AAE" w:rsidRDefault="00F4207A" w:rsidP="000661A9">
      <w:pPr>
        <w:pStyle w:val="Paragraphedeliste"/>
        <w:rPr>
          <w:rFonts w:cstheme="minorHAnsi"/>
        </w:rPr>
      </w:pPr>
      <w:r w:rsidRPr="00B24AAE">
        <w:rPr>
          <w:rFonts w:cstheme="minorHAnsi"/>
        </w:rPr>
        <w:t>Evitez de serrer la main ou d'embrasser votre interlocuteur.</w:t>
      </w:r>
    </w:p>
    <w:p w14:paraId="11B4BDD8" w14:textId="77777777" w:rsidR="00464E18" w:rsidRPr="00B24AAE" w:rsidRDefault="00464E18" w:rsidP="00C7282C">
      <w:pPr>
        <w:pStyle w:val="Paragraphedeliste"/>
        <w:numPr>
          <w:ilvl w:val="0"/>
          <w:numId w:val="4"/>
        </w:numPr>
        <w:rPr>
          <w:rFonts w:cstheme="minorHAnsi"/>
          <w:b/>
        </w:rPr>
      </w:pPr>
      <w:r w:rsidRPr="00B24AAE">
        <w:rPr>
          <w:rFonts w:cstheme="minorHAnsi"/>
          <w:b/>
        </w:rPr>
        <w:t>Personnes à risque</w:t>
      </w:r>
    </w:p>
    <w:p w14:paraId="5DE3C129" w14:textId="77777777" w:rsidR="00F4207A" w:rsidRPr="00B24AAE" w:rsidRDefault="00F4207A" w:rsidP="000661A9">
      <w:pPr>
        <w:pStyle w:val="Paragraphedeliste"/>
        <w:rPr>
          <w:rFonts w:cstheme="minorHAnsi"/>
        </w:rPr>
      </w:pPr>
      <w:r w:rsidRPr="00B24AAE">
        <w:rPr>
          <w:rFonts w:cstheme="minorHAnsi"/>
        </w:rPr>
        <w:t>Accordez une attention toute particulière aux personnes considérées à risques, comme les personnes âgées de plus de 65 ans, les personnes diabétiques, présentant des maladies cardiaques, pulmonaires ou rénales, les personnes dont le système immunitaire est affaibli.</w:t>
      </w:r>
    </w:p>
    <w:p w14:paraId="05763CDB" w14:textId="77777777" w:rsidR="00464E18" w:rsidRPr="00B24AAE" w:rsidRDefault="00464E18" w:rsidP="00C7282C">
      <w:pPr>
        <w:pStyle w:val="Paragraphedeliste"/>
        <w:numPr>
          <w:ilvl w:val="0"/>
          <w:numId w:val="4"/>
        </w:numPr>
        <w:rPr>
          <w:rFonts w:cstheme="minorHAnsi"/>
        </w:rPr>
      </w:pPr>
      <w:r w:rsidRPr="00B24AAE">
        <w:rPr>
          <w:rFonts w:cstheme="minorHAnsi"/>
          <w:b/>
        </w:rPr>
        <w:t>Contacts étroits</w:t>
      </w:r>
      <w:r w:rsidRPr="00B24AAE">
        <w:rPr>
          <w:rFonts w:cstheme="minorHAnsi"/>
        </w:rPr>
        <w:t xml:space="preserve"> (&lt;1.5m)</w:t>
      </w:r>
    </w:p>
    <w:p w14:paraId="240953CF" w14:textId="77777777" w:rsidR="00F4207A" w:rsidRPr="00B24AAE" w:rsidRDefault="00DE03C9" w:rsidP="000661A9">
      <w:pPr>
        <w:pStyle w:val="Paragraphedeliste"/>
        <w:rPr>
          <w:rFonts w:cstheme="minorHAnsi"/>
        </w:rPr>
      </w:pPr>
      <w:r w:rsidRPr="00B24AAE">
        <w:rPr>
          <w:rFonts w:cstheme="minorHAnsi"/>
        </w:rPr>
        <w:t>0-5 ans : tous les contacts étroits sont autorisés  entre participants ainsi qu’avec les encadrants.</w:t>
      </w:r>
    </w:p>
    <w:p w14:paraId="14E0F329" w14:textId="77777777" w:rsidR="00DE03C9" w:rsidRPr="00B24AAE" w:rsidRDefault="00DE03C9" w:rsidP="000661A9">
      <w:pPr>
        <w:pStyle w:val="Paragraphedeliste"/>
        <w:rPr>
          <w:rFonts w:cstheme="minorHAnsi"/>
        </w:rPr>
      </w:pPr>
      <w:r w:rsidRPr="00B24AAE">
        <w:rPr>
          <w:rFonts w:cstheme="minorHAnsi"/>
        </w:rPr>
        <w:t>6-12 ans : tous les contacts étroits entre participants de cette tranche d’âge sont autorisés. Les contacts étroits sont à éviter avec l’encadrant</w:t>
      </w:r>
      <w:r w:rsidR="00BE0103" w:rsidRPr="00B24AAE">
        <w:rPr>
          <w:rFonts w:cstheme="minorHAnsi"/>
        </w:rPr>
        <w:t xml:space="preserve"> ou les personnes d’une tranche d’âge supérieur de manière plus générale</w:t>
      </w:r>
      <w:r w:rsidRPr="00B24AAE">
        <w:rPr>
          <w:rFonts w:cstheme="minorHAnsi"/>
        </w:rPr>
        <w:t>.</w:t>
      </w:r>
    </w:p>
    <w:p w14:paraId="14DD1FE6" w14:textId="77777777" w:rsidR="00DE03C9" w:rsidRPr="00B24AAE" w:rsidRDefault="00DE03C9" w:rsidP="000661A9">
      <w:pPr>
        <w:pStyle w:val="Paragraphedeliste"/>
        <w:rPr>
          <w:rFonts w:cstheme="minorHAnsi"/>
        </w:rPr>
      </w:pPr>
      <w:r w:rsidRPr="00B24AAE">
        <w:rPr>
          <w:rFonts w:cstheme="minorHAnsi"/>
        </w:rPr>
        <w:t>12 – 30 ans : tous les contacts étroits sont à éviter que ce soit entre participants ou avec les encadrants.</w:t>
      </w:r>
    </w:p>
    <w:p w14:paraId="021D7048" w14:textId="77777777" w:rsidR="00DE03C9" w:rsidRPr="00B24AAE" w:rsidRDefault="00DE03C9" w:rsidP="000661A9">
      <w:pPr>
        <w:pStyle w:val="Paragraphedeliste"/>
        <w:rPr>
          <w:rFonts w:cstheme="minorHAnsi"/>
        </w:rPr>
      </w:pPr>
      <w:r w:rsidRPr="00B24AAE">
        <w:rPr>
          <w:rFonts w:cstheme="minorHAnsi"/>
        </w:rPr>
        <w:t xml:space="preserve">Si les contacts étroits sont </w:t>
      </w:r>
      <w:r w:rsidR="00721463" w:rsidRPr="00B24AAE">
        <w:rPr>
          <w:rFonts w:cstheme="minorHAnsi"/>
        </w:rPr>
        <w:t>inévitables</w:t>
      </w:r>
      <w:r w:rsidRPr="00B24AAE">
        <w:rPr>
          <w:rFonts w:cstheme="minorHAnsi"/>
        </w:rPr>
        <w:t>, le port du masque est obligatoire.</w:t>
      </w:r>
    </w:p>
    <w:p w14:paraId="656441E0" w14:textId="77777777" w:rsidR="0088223E" w:rsidRPr="00B24AAE" w:rsidRDefault="0088223E" w:rsidP="00436CFE">
      <w:pPr>
        <w:pStyle w:val="Titre1"/>
        <w:rPr>
          <w:rFonts w:cstheme="minorHAnsi"/>
          <w:b/>
          <w:sz w:val="28"/>
        </w:rPr>
      </w:pPr>
      <w:r w:rsidRPr="00B24AAE">
        <w:rPr>
          <w:rFonts w:cstheme="minorHAnsi"/>
          <w:b/>
          <w:sz w:val="28"/>
        </w:rPr>
        <w:br w:type="page"/>
      </w:r>
    </w:p>
    <w:p w14:paraId="52401ED7" w14:textId="77777777" w:rsidR="004D118B" w:rsidRPr="00B24AAE" w:rsidRDefault="004D118B" w:rsidP="00AB192D">
      <w:pPr>
        <w:pStyle w:val="Titre1"/>
        <w:numPr>
          <w:ilvl w:val="0"/>
          <w:numId w:val="27"/>
        </w:numPr>
        <w:rPr>
          <w:rFonts w:cstheme="minorHAnsi"/>
          <w:b/>
          <w:sz w:val="28"/>
        </w:rPr>
      </w:pPr>
      <w:bookmarkStart w:id="8" w:name="_Toc50225858"/>
      <w:r w:rsidRPr="00B24AAE">
        <w:rPr>
          <w:rFonts w:cstheme="minorHAnsi"/>
          <w:b/>
          <w:sz w:val="28"/>
        </w:rPr>
        <w:lastRenderedPageBreak/>
        <w:t>Conditions de participation</w:t>
      </w:r>
      <w:r w:rsidR="00ED0EAE" w:rsidRPr="00B24AAE">
        <w:rPr>
          <w:rFonts w:cstheme="minorHAnsi"/>
          <w:b/>
          <w:sz w:val="28"/>
        </w:rPr>
        <w:t xml:space="preserve"> aux activités</w:t>
      </w:r>
      <w:r w:rsidR="00436CFE" w:rsidRPr="00B24AAE">
        <w:rPr>
          <w:rFonts w:cstheme="minorHAnsi"/>
          <w:b/>
          <w:sz w:val="28"/>
        </w:rPr>
        <w:t>.</w:t>
      </w:r>
      <w:bookmarkEnd w:id="8"/>
    </w:p>
    <w:p w14:paraId="00EC109A" w14:textId="77777777" w:rsidR="004D118B" w:rsidRPr="00B24AAE" w:rsidRDefault="004D118B" w:rsidP="00436CFE">
      <w:pPr>
        <w:rPr>
          <w:rFonts w:cstheme="minorHAnsi"/>
        </w:rPr>
      </w:pPr>
      <w:r w:rsidRPr="00B24AAE">
        <w:rPr>
          <w:rFonts w:cstheme="minorHAnsi"/>
        </w:rPr>
        <w:t>Les conditions de participation sont les mêmes pour tous les types d’activités.</w:t>
      </w:r>
    </w:p>
    <w:p w14:paraId="7B458609" w14:textId="77777777" w:rsidR="004D118B" w:rsidRPr="00B24AAE" w:rsidRDefault="004D118B" w:rsidP="000661A9">
      <w:pPr>
        <w:rPr>
          <w:rFonts w:cstheme="minorHAnsi"/>
        </w:rPr>
      </w:pPr>
      <w:r w:rsidRPr="00B24AAE">
        <w:rPr>
          <w:rFonts w:cstheme="minorHAnsi"/>
        </w:rPr>
        <w:t xml:space="preserve">L’objectif poursuivi est, à la fois, d’adapter le fonctionnement des activités d’éducation permanente jeunesse à la reprise des cours dans l’enseignement obligatoire, de permettre aux participants de retrouver leurs pairs, leur vie sociale, leurs activités et de donner aux parents la possibilité de souffler et de concilier vie sociale et vie professionnelle. Toute pratique discriminatoire ou </w:t>
      </w:r>
      <w:proofErr w:type="spellStart"/>
      <w:r w:rsidRPr="00B24AAE">
        <w:rPr>
          <w:rFonts w:cstheme="minorHAnsi"/>
        </w:rPr>
        <w:t>excluante</w:t>
      </w:r>
      <w:proofErr w:type="spellEnd"/>
      <w:r w:rsidRPr="00B24AAE">
        <w:rPr>
          <w:rFonts w:cstheme="minorHAnsi"/>
        </w:rPr>
        <w:t xml:space="preserve"> est interdite et </w:t>
      </w:r>
      <w:r w:rsidR="00436CFE" w:rsidRPr="00B24AAE">
        <w:rPr>
          <w:rFonts w:cstheme="minorHAnsi"/>
        </w:rPr>
        <w:t>la prise en charge</w:t>
      </w:r>
      <w:r w:rsidRPr="00B24AAE">
        <w:rPr>
          <w:rFonts w:cstheme="minorHAnsi"/>
        </w:rPr>
        <w:t xml:space="preserve"> doit être ouvert</w:t>
      </w:r>
      <w:r w:rsidR="00436CFE" w:rsidRPr="00B24AAE">
        <w:rPr>
          <w:rFonts w:cstheme="minorHAnsi"/>
        </w:rPr>
        <w:t>e</w:t>
      </w:r>
      <w:r w:rsidRPr="00B24AAE">
        <w:rPr>
          <w:rFonts w:cstheme="minorHAnsi"/>
        </w:rPr>
        <w:t xml:space="preserve"> à tous. Certains aménagements peuvent, par exemple, être apportés aux mesures contenues dans le présent protocole de manière à permettre l’inclusion des participants en situation de handicap</w:t>
      </w:r>
      <w:r w:rsidR="00721463" w:rsidRPr="00B24AAE">
        <w:rPr>
          <w:rFonts w:cstheme="minorHAnsi"/>
        </w:rPr>
        <w:t>.</w:t>
      </w:r>
      <w:r w:rsidR="00436CFE" w:rsidRPr="00B24AAE">
        <w:rPr>
          <w:rFonts w:cstheme="minorHAnsi"/>
        </w:rPr>
        <w:t xml:space="preserve"> </w:t>
      </w:r>
    </w:p>
    <w:p w14:paraId="3533F9E9" w14:textId="77777777" w:rsidR="004D118B" w:rsidRPr="00B24AAE" w:rsidRDefault="004D118B" w:rsidP="00C7282C">
      <w:pPr>
        <w:pStyle w:val="Titre2"/>
        <w:numPr>
          <w:ilvl w:val="0"/>
          <w:numId w:val="7"/>
        </w:numPr>
        <w:rPr>
          <w:rFonts w:cstheme="minorHAnsi"/>
          <w:b/>
          <w:sz w:val="24"/>
          <w:u w:val="single"/>
        </w:rPr>
      </w:pPr>
      <w:bookmarkStart w:id="9" w:name="_Toc50225859"/>
      <w:r w:rsidRPr="00B24AAE">
        <w:rPr>
          <w:rFonts w:cstheme="minorHAnsi"/>
          <w:b/>
          <w:sz w:val="24"/>
          <w:u w:val="single"/>
        </w:rPr>
        <w:t>Groupes à risque</w:t>
      </w:r>
      <w:bookmarkEnd w:id="9"/>
    </w:p>
    <w:p w14:paraId="26074194" w14:textId="77777777" w:rsidR="004D118B" w:rsidRPr="00B24AAE" w:rsidRDefault="004D118B" w:rsidP="00C7282C">
      <w:pPr>
        <w:rPr>
          <w:rFonts w:cstheme="minorHAnsi"/>
          <w:u w:val="single"/>
        </w:rPr>
      </w:pPr>
      <w:r w:rsidRPr="00B24AAE">
        <w:rPr>
          <w:rFonts w:cstheme="minorHAnsi"/>
          <w:u w:val="single"/>
        </w:rPr>
        <w:t>Participants</w:t>
      </w:r>
    </w:p>
    <w:p w14:paraId="7F6B8DBF" w14:textId="77777777" w:rsidR="004D118B" w:rsidRPr="00B24AAE" w:rsidRDefault="004D118B" w:rsidP="00C7282C">
      <w:pPr>
        <w:rPr>
          <w:rFonts w:cstheme="minorHAnsi"/>
        </w:rPr>
      </w:pPr>
      <w:r w:rsidRPr="00B24AAE">
        <w:rPr>
          <w:rFonts w:cstheme="minorHAnsi"/>
        </w:rPr>
        <w:t>Certains enfants ou jeunes sont plus susceptibles de développer une forme sévère de COVID-19. Des groupes à risques</w:t>
      </w:r>
      <w:r w:rsidRPr="00B24AAE">
        <w:rPr>
          <w:rFonts w:cstheme="minorHAnsi"/>
          <w:vertAlign w:val="superscript"/>
        </w:rPr>
        <w:footnoteReference w:id="1"/>
      </w:r>
      <w:r w:rsidRPr="00B24AAE">
        <w:rPr>
          <w:rFonts w:cstheme="minorHAnsi"/>
        </w:rPr>
        <w:t xml:space="preserve"> ont été identifiés par les associations professionnelles de pédiatrie. </w:t>
      </w:r>
    </w:p>
    <w:p w14:paraId="5C29E76C" w14:textId="77777777" w:rsidR="004D118B" w:rsidRPr="00B24AAE" w:rsidRDefault="004D118B" w:rsidP="00C7282C">
      <w:pPr>
        <w:rPr>
          <w:rFonts w:cstheme="minorHAnsi"/>
        </w:rPr>
      </w:pPr>
      <w:r w:rsidRPr="00B24AAE">
        <w:rPr>
          <w:rFonts w:cstheme="minorHAnsi"/>
        </w:rPr>
        <w:t>Les parents d’enfants ou de jeunes présentant des maladies chroniques graves sont invités à consulter leur médecin traitant pour déterminer s’ils peuvent ou non fréquenter la collectivité.</w:t>
      </w:r>
    </w:p>
    <w:p w14:paraId="4EA010FF" w14:textId="77777777" w:rsidR="004D118B" w:rsidRPr="00B24AAE" w:rsidRDefault="004D118B" w:rsidP="00C7282C">
      <w:pPr>
        <w:rPr>
          <w:rFonts w:cstheme="minorHAnsi"/>
          <w:u w:val="single"/>
        </w:rPr>
      </w:pPr>
      <w:r w:rsidRPr="00B24AAE">
        <w:rPr>
          <w:rFonts w:cstheme="minorHAnsi"/>
          <w:u w:val="single"/>
        </w:rPr>
        <w:t>Encadrants</w:t>
      </w:r>
    </w:p>
    <w:p w14:paraId="6DB8DCA7" w14:textId="77777777" w:rsidR="004D118B" w:rsidRPr="00B24AAE" w:rsidRDefault="004D118B" w:rsidP="00C7282C">
      <w:pPr>
        <w:rPr>
          <w:rFonts w:cstheme="minorHAnsi"/>
        </w:rPr>
      </w:pPr>
      <w:r w:rsidRPr="00B24AAE">
        <w:rPr>
          <w:rFonts w:cstheme="minorHAnsi"/>
        </w:rPr>
        <w:t>Les activités sont encadrées par des personnes qui ne sont pas à risque. Si une personne est à risque et veut encadrer, elle doit obtenir l’autorisation d’un médecin.</w:t>
      </w:r>
    </w:p>
    <w:p w14:paraId="67F5E096" w14:textId="77777777" w:rsidR="004D118B" w:rsidRPr="00B24AAE" w:rsidRDefault="004D118B" w:rsidP="00C7282C">
      <w:pPr>
        <w:rPr>
          <w:rFonts w:cstheme="minorHAnsi"/>
        </w:rPr>
      </w:pPr>
      <w:r w:rsidRPr="00B24AAE">
        <w:rPr>
          <w:rFonts w:cstheme="minorHAnsi"/>
        </w:rPr>
        <w:t>Les groupes à risque sont les personnes âgées de plus de 65 ans, des personnes diabétiques, présentant des maladies cardiaques, pulmonaires ou rénales et des personnes dont le système immunitaire est affaibli.</w:t>
      </w:r>
    </w:p>
    <w:p w14:paraId="5EB5C650" w14:textId="29F99E16" w:rsidR="00583763" w:rsidRPr="00B24AAE" w:rsidRDefault="00583763" w:rsidP="00C7282C">
      <w:pPr>
        <w:rPr>
          <w:rFonts w:cstheme="minorHAnsi"/>
        </w:rPr>
      </w:pPr>
      <w:r w:rsidRPr="00B24AAE">
        <w:rPr>
          <w:rFonts w:cstheme="minorHAnsi"/>
        </w:rPr>
        <w:t>Pour plus d’informations, se référer au document : Groupes à risques en pédiatrie (</w:t>
      </w:r>
      <w:hyperlink r:id="rId13" w:history="1">
        <w:r w:rsidRPr="00B24AAE">
          <w:rPr>
            <w:rStyle w:val="Lienhypertexte"/>
            <w:rFonts w:cstheme="minorHAnsi"/>
          </w:rPr>
          <w:t>https://covid-19.sciensano.be/sites/default/files/Covid19/Liste%20des%20patients%20%C3%A0%20risque%20en%20p%C3%A9diatrie%20FR%20FINAL.pdf</w:t>
        </w:r>
      </w:hyperlink>
      <w:r w:rsidRPr="00B24AAE">
        <w:rPr>
          <w:rFonts w:cstheme="minorHAnsi"/>
        </w:rPr>
        <w:t xml:space="preserve">) </w:t>
      </w:r>
      <w:r w:rsidR="00691D1D" w:rsidRPr="00B24AAE">
        <w:rPr>
          <w:rFonts w:cstheme="minorHAnsi"/>
        </w:rPr>
        <w:t xml:space="preserve">et pour les adultes (+18 ans) </w:t>
      </w:r>
      <w:hyperlink r:id="rId14" w:history="1">
        <w:r w:rsidR="00691D1D" w:rsidRPr="00B24AAE">
          <w:rPr>
            <w:rStyle w:val="Lienhypertexte"/>
            <w:rFonts w:cstheme="minorHAnsi"/>
          </w:rPr>
          <w:t>https://covid-19.sciensano.be/sites/default/files/Covid19/COVID-19_measures-for-high-risk-groups_FR.pdf</w:t>
        </w:r>
      </w:hyperlink>
      <w:r w:rsidR="00691D1D" w:rsidRPr="00B24AAE">
        <w:rPr>
          <w:rFonts w:cstheme="minorHAnsi"/>
        </w:rPr>
        <w:t xml:space="preserve"> </w:t>
      </w:r>
      <w:r w:rsidRPr="00B24AAE">
        <w:rPr>
          <w:rFonts w:cstheme="minorHAnsi"/>
        </w:rPr>
        <w:t xml:space="preserve">sur le site de </w:t>
      </w:r>
      <w:proofErr w:type="spellStart"/>
      <w:r w:rsidRPr="00B24AAE">
        <w:rPr>
          <w:rFonts w:cstheme="minorHAnsi"/>
        </w:rPr>
        <w:t>Sciensano</w:t>
      </w:r>
      <w:proofErr w:type="spellEnd"/>
      <w:r w:rsidRPr="00B24AAE">
        <w:rPr>
          <w:rFonts w:cstheme="minorHAnsi"/>
        </w:rPr>
        <w:t>.</w:t>
      </w:r>
    </w:p>
    <w:p w14:paraId="7E85D382" w14:textId="77777777" w:rsidR="008861D6" w:rsidRPr="00B24AAE" w:rsidRDefault="004D118B" w:rsidP="008861D6">
      <w:pPr>
        <w:pStyle w:val="Titre2"/>
        <w:rPr>
          <w:rFonts w:cstheme="minorHAnsi"/>
          <w:b/>
          <w:sz w:val="24"/>
          <w:u w:val="single"/>
        </w:rPr>
      </w:pPr>
      <w:bookmarkStart w:id="10" w:name="_Toc50225860"/>
      <w:r w:rsidRPr="00B24AAE">
        <w:rPr>
          <w:rFonts w:cstheme="minorHAnsi"/>
          <w:b/>
          <w:sz w:val="24"/>
          <w:u w:val="single"/>
        </w:rPr>
        <w:t>Maladies</w:t>
      </w:r>
      <w:bookmarkEnd w:id="10"/>
    </w:p>
    <w:p w14:paraId="6F102A5E" w14:textId="77777777" w:rsidR="004D118B" w:rsidRPr="00B24AAE" w:rsidRDefault="00F622EF" w:rsidP="00C7282C">
      <w:pPr>
        <w:rPr>
          <w:rFonts w:cstheme="minorHAnsi"/>
          <w:u w:val="dotted"/>
        </w:rPr>
      </w:pPr>
      <w:r w:rsidRPr="00B24AAE">
        <w:rPr>
          <w:rFonts w:cstheme="minorHAnsi"/>
          <w:u w:val="dotted"/>
        </w:rPr>
        <w:t>Chez les enfant</w:t>
      </w:r>
      <w:r w:rsidR="004D118B" w:rsidRPr="00B24AAE">
        <w:rPr>
          <w:rFonts w:cstheme="minorHAnsi"/>
          <w:u w:val="dotted"/>
        </w:rPr>
        <w:t xml:space="preserve">s </w:t>
      </w:r>
      <w:r w:rsidRPr="00B24AAE">
        <w:rPr>
          <w:rFonts w:cstheme="minorHAnsi"/>
          <w:u w:val="dotted"/>
        </w:rPr>
        <w:t>d’âge scolaire ou les jeunes de moins de 18 ans</w:t>
      </w:r>
      <w:r w:rsidR="004D118B" w:rsidRPr="00B24AAE">
        <w:rPr>
          <w:rFonts w:cstheme="minorHAnsi"/>
          <w:u w:val="dotted"/>
        </w:rPr>
        <w:t xml:space="preserve">  </w:t>
      </w:r>
    </w:p>
    <w:p w14:paraId="5A3659FF" w14:textId="68326ED5" w:rsidR="00C7282C" w:rsidRPr="00B24AAE" w:rsidRDefault="004D118B" w:rsidP="00C7282C">
      <w:pPr>
        <w:pStyle w:val="Sansinterligne"/>
        <w:rPr>
          <w:rFonts w:cstheme="minorHAnsi"/>
        </w:rPr>
      </w:pPr>
      <w:r w:rsidRPr="00B24AAE">
        <w:rPr>
          <w:rFonts w:cstheme="minorHAnsi"/>
        </w:rPr>
        <w:t xml:space="preserve">Un enfant ou un jeune </w:t>
      </w:r>
      <w:r w:rsidR="00F622EF" w:rsidRPr="00B24AAE">
        <w:rPr>
          <w:rFonts w:cstheme="minorHAnsi"/>
        </w:rPr>
        <w:t xml:space="preserve">de moins de 18 ans </w:t>
      </w:r>
      <w:r w:rsidRPr="00B24AAE">
        <w:rPr>
          <w:rFonts w:cstheme="minorHAnsi"/>
        </w:rPr>
        <w:t xml:space="preserve">doit rester à domicile et ne peut pas fréquenter </w:t>
      </w:r>
      <w:r w:rsidR="00436CFE" w:rsidRPr="00B24AAE">
        <w:rPr>
          <w:rFonts w:cstheme="minorHAnsi"/>
        </w:rPr>
        <w:t xml:space="preserve">l’activité </w:t>
      </w:r>
      <w:r w:rsidRPr="00B24AAE">
        <w:rPr>
          <w:rFonts w:cstheme="minorHAnsi"/>
        </w:rPr>
        <w:t>s'il est malade ou présente des symptômes liés au C</w:t>
      </w:r>
      <w:r w:rsidR="003D0ADA" w:rsidRPr="00B24AAE">
        <w:rPr>
          <w:rFonts w:cstheme="minorHAnsi"/>
        </w:rPr>
        <w:t>OVID</w:t>
      </w:r>
      <w:r w:rsidRPr="00B24AAE">
        <w:rPr>
          <w:rFonts w:cstheme="minorHAnsi"/>
        </w:rPr>
        <w:t xml:space="preserve">-19: </w:t>
      </w:r>
    </w:p>
    <w:p w14:paraId="72278398" w14:textId="77777777" w:rsidR="00C7282C" w:rsidRPr="00B24AAE" w:rsidRDefault="00C7282C" w:rsidP="00C7282C">
      <w:pPr>
        <w:spacing w:after="0"/>
        <w:rPr>
          <w:rFonts w:cstheme="minorHAnsi"/>
        </w:rPr>
      </w:pPr>
      <w:proofErr w:type="gramStart"/>
      <w:r w:rsidRPr="00B24AAE">
        <w:rPr>
          <w:rFonts w:cstheme="minorHAnsi"/>
          <w:b/>
        </w:rPr>
        <w:t>au</w:t>
      </w:r>
      <w:proofErr w:type="gramEnd"/>
      <w:r w:rsidRPr="00B24AAE">
        <w:rPr>
          <w:rFonts w:cstheme="minorHAnsi"/>
          <w:b/>
        </w:rPr>
        <w:t xml:space="preserve"> moins un des symptômes majeurs suivants d’apparition aiguë, sans autre cause évidente</w:t>
      </w:r>
      <w:r w:rsidRPr="00B24AAE">
        <w:rPr>
          <w:rFonts w:cstheme="minorHAnsi"/>
        </w:rPr>
        <w:t xml:space="preserve">: </w:t>
      </w:r>
    </w:p>
    <w:p w14:paraId="70F05700" w14:textId="71D2CE19" w:rsidR="00C7282C" w:rsidRPr="00B24AAE" w:rsidRDefault="00C7282C" w:rsidP="001614FE">
      <w:pPr>
        <w:pStyle w:val="Paragraphedeliste"/>
        <w:numPr>
          <w:ilvl w:val="0"/>
          <w:numId w:val="26"/>
        </w:numPr>
        <w:spacing w:after="0"/>
        <w:rPr>
          <w:rFonts w:cstheme="minorHAnsi"/>
        </w:rPr>
      </w:pPr>
      <w:r w:rsidRPr="00B24AAE">
        <w:rPr>
          <w:rFonts w:cstheme="minorHAnsi"/>
        </w:rPr>
        <w:t xml:space="preserve">fièvre (&gt;=38°C); </w:t>
      </w:r>
    </w:p>
    <w:p w14:paraId="4F4693B5" w14:textId="77777777" w:rsidR="00C7282C" w:rsidRPr="00B24AAE" w:rsidRDefault="00C7282C" w:rsidP="001614FE">
      <w:pPr>
        <w:pStyle w:val="Paragraphedeliste"/>
        <w:numPr>
          <w:ilvl w:val="0"/>
          <w:numId w:val="26"/>
        </w:numPr>
        <w:spacing w:after="0"/>
        <w:rPr>
          <w:rFonts w:cstheme="minorHAnsi"/>
        </w:rPr>
      </w:pPr>
      <w:r w:rsidRPr="00B24AAE">
        <w:rPr>
          <w:rFonts w:cstheme="minorHAnsi"/>
        </w:rPr>
        <w:lastRenderedPageBreak/>
        <w:t xml:space="preserve">toux importante; </w:t>
      </w:r>
    </w:p>
    <w:p w14:paraId="619D7891" w14:textId="77777777" w:rsidR="00C7282C" w:rsidRPr="00B24AAE" w:rsidRDefault="00C7282C" w:rsidP="001614FE">
      <w:pPr>
        <w:pStyle w:val="Paragraphedeliste"/>
        <w:numPr>
          <w:ilvl w:val="0"/>
          <w:numId w:val="26"/>
        </w:numPr>
        <w:spacing w:after="0"/>
        <w:rPr>
          <w:rFonts w:cstheme="minorHAnsi"/>
        </w:rPr>
      </w:pPr>
      <w:r w:rsidRPr="00B24AAE">
        <w:rPr>
          <w:rFonts w:cstheme="minorHAnsi"/>
        </w:rPr>
        <w:t xml:space="preserve">difficultés respiratoires (en dehors d’une crise d’asthme); </w:t>
      </w:r>
    </w:p>
    <w:p w14:paraId="71274F81" w14:textId="77777777" w:rsidR="00C7282C" w:rsidRPr="00B24AAE" w:rsidRDefault="00C7282C" w:rsidP="001614FE">
      <w:pPr>
        <w:pStyle w:val="Paragraphedeliste"/>
        <w:numPr>
          <w:ilvl w:val="0"/>
          <w:numId w:val="26"/>
        </w:numPr>
        <w:spacing w:after="0"/>
        <w:rPr>
          <w:rFonts w:cstheme="minorHAnsi"/>
        </w:rPr>
      </w:pPr>
      <w:r w:rsidRPr="00B24AAE">
        <w:rPr>
          <w:rFonts w:cstheme="minorHAnsi"/>
        </w:rPr>
        <w:t xml:space="preserve">douleur thoracique sans avoir reçu de coup ou de traumatisme; </w:t>
      </w:r>
    </w:p>
    <w:p w14:paraId="0C21F93C" w14:textId="77777777" w:rsidR="00C7282C" w:rsidRPr="00B24AAE" w:rsidRDefault="00C7282C" w:rsidP="001614FE">
      <w:pPr>
        <w:pStyle w:val="Paragraphedeliste"/>
        <w:numPr>
          <w:ilvl w:val="0"/>
          <w:numId w:val="26"/>
        </w:numPr>
        <w:spacing w:after="0"/>
        <w:rPr>
          <w:rFonts w:cstheme="minorHAnsi"/>
        </w:rPr>
      </w:pPr>
      <w:r w:rsidRPr="00B24AAE">
        <w:rPr>
          <w:rFonts w:cstheme="minorHAnsi"/>
        </w:rPr>
        <w:t xml:space="preserve">perte de l’odorat ou du goût; </w:t>
      </w:r>
    </w:p>
    <w:p w14:paraId="0E631F88" w14:textId="77777777" w:rsidR="00C7282C" w:rsidRPr="00B24AAE" w:rsidRDefault="00C7282C" w:rsidP="00C7282C">
      <w:pPr>
        <w:spacing w:after="0"/>
        <w:rPr>
          <w:rFonts w:cstheme="minorHAnsi"/>
        </w:rPr>
      </w:pPr>
      <w:r w:rsidRPr="00B24AAE">
        <w:rPr>
          <w:rFonts w:cstheme="minorHAnsi"/>
        </w:rPr>
        <w:t xml:space="preserve">OU - </w:t>
      </w:r>
      <w:r w:rsidRPr="00B24AAE">
        <w:rPr>
          <w:rFonts w:cstheme="minorHAnsi"/>
          <w:b/>
        </w:rPr>
        <w:t>au moins deux des symptômes mineurs suivants, sans autre cause évidente :</w:t>
      </w:r>
      <w:r w:rsidRPr="00B24AAE">
        <w:rPr>
          <w:rFonts w:cstheme="minorHAnsi"/>
        </w:rPr>
        <w:t xml:space="preserve"> </w:t>
      </w:r>
    </w:p>
    <w:p w14:paraId="0BBD68BF" w14:textId="77777777" w:rsidR="00C7282C" w:rsidRPr="00B24AAE" w:rsidRDefault="00C7282C" w:rsidP="001614FE">
      <w:pPr>
        <w:pStyle w:val="Paragraphedeliste"/>
        <w:numPr>
          <w:ilvl w:val="0"/>
          <w:numId w:val="28"/>
        </w:numPr>
        <w:spacing w:after="0"/>
        <w:rPr>
          <w:rFonts w:cstheme="minorHAnsi"/>
        </w:rPr>
      </w:pPr>
      <w:r w:rsidRPr="00B24AAE">
        <w:rPr>
          <w:rFonts w:cstheme="minorHAnsi"/>
        </w:rPr>
        <w:t xml:space="preserve">douleurs musculaires; </w:t>
      </w:r>
    </w:p>
    <w:p w14:paraId="7C680DAC" w14:textId="77777777" w:rsidR="00C7282C" w:rsidRPr="00B24AAE" w:rsidRDefault="00C7282C" w:rsidP="001614FE">
      <w:pPr>
        <w:pStyle w:val="Paragraphedeliste"/>
        <w:numPr>
          <w:ilvl w:val="0"/>
          <w:numId w:val="28"/>
        </w:numPr>
        <w:spacing w:after="0"/>
        <w:rPr>
          <w:rFonts w:cstheme="minorHAnsi"/>
        </w:rPr>
      </w:pPr>
      <w:r w:rsidRPr="00B24AAE">
        <w:rPr>
          <w:rFonts w:cstheme="minorHAnsi"/>
        </w:rPr>
        <w:t xml:space="preserve">fatigue inhabituelle pour l’activité; </w:t>
      </w:r>
    </w:p>
    <w:p w14:paraId="3EE178B8" w14:textId="77777777" w:rsidR="00C7282C" w:rsidRPr="00B24AAE" w:rsidRDefault="00C7282C" w:rsidP="001614FE">
      <w:pPr>
        <w:pStyle w:val="Paragraphedeliste"/>
        <w:numPr>
          <w:ilvl w:val="0"/>
          <w:numId w:val="28"/>
        </w:numPr>
        <w:spacing w:after="0"/>
        <w:rPr>
          <w:rFonts w:cstheme="minorHAnsi"/>
        </w:rPr>
      </w:pPr>
      <w:r w:rsidRPr="00B24AAE">
        <w:rPr>
          <w:rFonts w:cstheme="minorHAnsi"/>
        </w:rPr>
        <w:t xml:space="preserve">nez qui coule ( ! si enfant allergique connu : éternuements, nez qui coule ou yeux rouges/qui chatouillent sont plutôt un signe d’allergie); </w:t>
      </w:r>
    </w:p>
    <w:p w14:paraId="6AE100C9" w14:textId="77777777" w:rsidR="00C7282C" w:rsidRPr="00B24AAE" w:rsidRDefault="00C7282C" w:rsidP="001614FE">
      <w:pPr>
        <w:pStyle w:val="Paragraphedeliste"/>
        <w:numPr>
          <w:ilvl w:val="0"/>
          <w:numId w:val="28"/>
        </w:numPr>
        <w:spacing w:after="0"/>
        <w:rPr>
          <w:rFonts w:cstheme="minorHAnsi"/>
        </w:rPr>
      </w:pPr>
      <w:r w:rsidRPr="00B24AAE">
        <w:rPr>
          <w:rFonts w:cstheme="minorHAnsi"/>
        </w:rPr>
        <w:t xml:space="preserve">maux de gorge; </w:t>
      </w:r>
    </w:p>
    <w:p w14:paraId="54E805F8" w14:textId="77777777" w:rsidR="00C7282C" w:rsidRPr="00B24AAE" w:rsidRDefault="00C7282C" w:rsidP="001614FE">
      <w:pPr>
        <w:pStyle w:val="Paragraphedeliste"/>
        <w:numPr>
          <w:ilvl w:val="0"/>
          <w:numId w:val="28"/>
        </w:numPr>
        <w:spacing w:after="0"/>
        <w:rPr>
          <w:rFonts w:cstheme="minorHAnsi"/>
        </w:rPr>
      </w:pPr>
      <w:r w:rsidRPr="00B24AAE">
        <w:rPr>
          <w:rFonts w:cstheme="minorHAnsi"/>
        </w:rPr>
        <w:t xml:space="preserve">maux de tête; </w:t>
      </w:r>
    </w:p>
    <w:p w14:paraId="6439EB1C" w14:textId="77777777" w:rsidR="00C7282C" w:rsidRPr="00B24AAE" w:rsidRDefault="00C7282C" w:rsidP="001614FE">
      <w:pPr>
        <w:pStyle w:val="Paragraphedeliste"/>
        <w:numPr>
          <w:ilvl w:val="0"/>
          <w:numId w:val="28"/>
        </w:numPr>
        <w:spacing w:after="0"/>
        <w:rPr>
          <w:rFonts w:cstheme="minorHAnsi"/>
        </w:rPr>
      </w:pPr>
      <w:r w:rsidRPr="00B24AAE">
        <w:rPr>
          <w:rFonts w:cstheme="minorHAnsi"/>
        </w:rPr>
        <w:t xml:space="preserve">perte franche d’appétit </w:t>
      </w:r>
    </w:p>
    <w:p w14:paraId="1CFD8038" w14:textId="77777777" w:rsidR="00C7282C" w:rsidRPr="00B24AAE" w:rsidRDefault="00C7282C" w:rsidP="001614FE">
      <w:pPr>
        <w:pStyle w:val="Paragraphedeliste"/>
        <w:numPr>
          <w:ilvl w:val="0"/>
          <w:numId w:val="28"/>
        </w:numPr>
        <w:spacing w:after="0"/>
        <w:rPr>
          <w:rFonts w:cstheme="minorHAnsi"/>
        </w:rPr>
      </w:pPr>
      <w:r w:rsidRPr="00B24AAE">
        <w:rPr>
          <w:rFonts w:cstheme="minorHAnsi"/>
        </w:rPr>
        <w:t xml:space="preserve">diarrhée aqueuse sans vomissement </w:t>
      </w:r>
    </w:p>
    <w:p w14:paraId="442C9F2A" w14:textId="77777777" w:rsidR="00C7282C" w:rsidRPr="00B24AAE" w:rsidRDefault="00C7282C" w:rsidP="00C7282C">
      <w:pPr>
        <w:spacing w:after="0"/>
        <w:rPr>
          <w:rFonts w:cstheme="minorHAnsi"/>
        </w:rPr>
      </w:pPr>
      <w:r w:rsidRPr="00B24AAE">
        <w:rPr>
          <w:rFonts w:cstheme="minorHAnsi"/>
        </w:rPr>
        <w:t xml:space="preserve">OU - </w:t>
      </w:r>
      <w:r w:rsidRPr="00B24AAE">
        <w:rPr>
          <w:rFonts w:cstheme="minorHAnsi"/>
          <w:b/>
        </w:rPr>
        <w:t>une aggravation de symptômes respiratoires connus (asthme par exemple), sans autre cause évidente</w:t>
      </w:r>
      <w:r w:rsidRPr="00B24AAE">
        <w:rPr>
          <w:rFonts w:cstheme="minorHAnsi"/>
        </w:rPr>
        <w:t xml:space="preserve"> </w:t>
      </w:r>
    </w:p>
    <w:p w14:paraId="7EE2D849" w14:textId="77777777" w:rsidR="00A97DDB" w:rsidRPr="00B24AAE" w:rsidRDefault="00A97DDB" w:rsidP="00C7282C">
      <w:pPr>
        <w:spacing w:after="0"/>
        <w:rPr>
          <w:rFonts w:cstheme="minorHAnsi"/>
        </w:rPr>
      </w:pPr>
    </w:p>
    <w:p w14:paraId="5F90540A" w14:textId="77777777" w:rsidR="00436CFE" w:rsidRPr="00B24AAE" w:rsidRDefault="00436CFE" w:rsidP="00436CFE">
      <w:pPr>
        <w:pStyle w:val="Sansinterligne"/>
        <w:rPr>
          <w:rFonts w:cstheme="minorHAnsi"/>
        </w:rPr>
      </w:pPr>
      <w:r w:rsidRPr="00B24AAE">
        <w:rPr>
          <w:rFonts w:cstheme="minorHAnsi"/>
          <w:u w:val="dotted"/>
        </w:rPr>
        <w:t>Un participant COVID-19 confirmé ou possible</w:t>
      </w:r>
      <w:r w:rsidRPr="00B24AAE">
        <w:rPr>
          <w:rFonts w:cstheme="minorHAnsi"/>
        </w:rPr>
        <w:t xml:space="preserve">, présentant des symptômes légers, sans hospitalisation peut participer à l’activité 7 jours après le début des symptômes, à condition qu'il n'ait pas eu de fièvre au cours des 3 derniers jours ET qu'il ait également montré une amélioration considérable des symptômes. </w:t>
      </w:r>
    </w:p>
    <w:p w14:paraId="3EF4F6A6" w14:textId="77777777" w:rsidR="00436CFE" w:rsidRPr="00B24AAE" w:rsidRDefault="00436CFE" w:rsidP="00C7282C">
      <w:pPr>
        <w:spacing w:after="0"/>
        <w:rPr>
          <w:rFonts w:cstheme="minorHAnsi"/>
        </w:rPr>
      </w:pPr>
    </w:p>
    <w:p w14:paraId="56A7112D" w14:textId="77777777" w:rsidR="00C7282C" w:rsidRPr="00B24AAE" w:rsidRDefault="00C7282C" w:rsidP="00C7282C">
      <w:pPr>
        <w:rPr>
          <w:rFonts w:cstheme="minorHAnsi"/>
          <w:bCs/>
          <w:u w:val="dotted"/>
        </w:rPr>
      </w:pPr>
      <w:r w:rsidRPr="00B24AAE">
        <w:rPr>
          <w:rFonts w:cstheme="minorHAnsi"/>
          <w:bCs/>
          <w:u w:val="dotted"/>
        </w:rPr>
        <w:t>Chez un adulte</w:t>
      </w:r>
      <w:r w:rsidR="00F622EF" w:rsidRPr="00B24AAE">
        <w:rPr>
          <w:rFonts w:cstheme="minorHAnsi"/>
          <w:bCs/>
          <w:u w:val="dotted"/>
        </w:rPr>
        <w:t xml:space="preserve"> ou un jeune de plus de 18 ans</w:t>
      </w:r>
    </w:p>
    <w:p w14:paraId="624AC124" w14:textId="77777777" w:rsidR="004D118B" w:rsidRPr="00B24AAE" w:rsidRDefault="00721463" w:rsidP="00C7282C">
      <w:pPr>
        <w:pStyle w:val="Sansinterligne"/>
        <w:rPr>
          <w:rFonts w:cstheme="minorHAnsi"/>
        </w:rPr>
      </w:pPr>
      <w:r w:rsidRPr="00B24AAE">
        <w:rPr>
          <w:rFonts w:cstheme="minorHAnsi"/>
          <w:b/>
          <w:bCs/>
        </w:rPr>
        <w:t>Un</w:t>
      </w:r>
      <w:r w:rsidR="00C7282C" w:rsidRPr="00B24AAE">
        <w:rPr>
          <w:rFonts w:cstheme="minorHAnsi"/>
          <w:b/>
          <w:bCs/>
        </w:rPr>
        <w:t xml:space="preserve"> cas possible de COVID-19 </w:t>
      </w:r>
      <w:r w:rsidR="00C7282C" w:rsidRPr="00B24AAE">
        <w:rPr>
          <w:rFonts w:cstheme="minorHAnsi"/>
        </w:rPr>
        <w:t xml:space="preserve">reprend la même définition </w:t>
      </w:r>
      <w:r w:rsidR="00583763" w:rsidRPr="00B24AAE">
        <w:rPr>
          <w:rFonts w:cstheme="minorHAnsi"/>
        </w:rPr>
        <w:t>que pour les moins de 18 ans</w:t>
      </w:r>
      <w:r w:rsidR="00B642D8" w:rsidRPr="00B24AAE">
        <w:rPr>
          <w:rFonts w:cstheme="minorHAnsi"/>
        </w:rPr>
        <w:t>,</w:t>
      </w:r>
      <w:r w:rsidR="00583763" w:rsidRPr="00B24AAE">
        <w:rPr>
          <w:rFonts w:cstheme="minorHAnsi"/>
        </w:rPr>
        <w:t xml:space="preserve"> </w:t>
      </w:r>
      <w:r w:rsidR="00C7282C" w:rsidRPr="00B24AAE">
        <w:rPr>
          <w:rFonts w:cstheme="minorHAnsi"/>
        </w:rPr>
        <w:t>mais la fièvre doit être accompagnée au moins d’un autre symptôme majeur ou mineur.</w:t>
      </w:r>
    </w:p>
    <w:p w14:paraId="68E05B17" w14:textId="77777777" w:rsidR="00F622EF" w:rsidRPr="00B24AAE" w:rsidRDefault="00F622EF" w:rsidP="00C7282C">
      <w:pPr>
        <w:pStyle w:val="Sansinterligne"/>
        <w:rPr>
          <w:rFonts w:cstheme="minorHAnsi"/>
        </w:rPr>
      </w:pPr>
    </w:p>
    <w:p w14:paraId="02137978" w14:textId="7C93842E" w:rsidR="00C7282C" w:rsidRPr="00B24AAE" w:rsidRDefault="00F622EF" w:rsidP="00C7282C">
      <w:pPr>
        <w:pStyle w:val="Sansinterligne"/>
        <w:rPr>
          <w:rFonts w:cstheme="minorHAnsi"/>
        </w:rPr>
      </w:pPr>
      <w:r w:rsidRPr="00B24AAE">
        <w:rPr>
          <w:rFonts w:cstheme="minorHAnsi"/>
          <w:u w:val="dotted"/>
        </w:rPr>
        <w:t>Les personnes (participants et encadrants)</w:t>
      </w:r>
      <w:r w:rsidR="00C7282C" w:rsidRPr="00B24AAE">
        <w:rPr>
          <w:rFonts w:cstheme="minorHAnsi"/>
          <w:u w:val="dotted"/>
        </w:rPr>
        <w:t xml:space="preserve"> COVID-19 confirmé</w:t>
      </w:r>
      <w:r w:rsidR="006B6F53" w:rsidRPr="00B24AAE">
        <w:rPr>
          <w:rFonts w:cstheme="minorHAnsi"/>
          <w:u w:val="dotted"/>
        </w:rPr>
        <w:t>es</w:t>
      </w:r>
      <w:r w:rsidR="00C7282C" w:rsidRPr="00B24AAE">
        <w:rPr>
          <w:rFonts w:cstheme="minorHAnsi"/>
          <w:u w:val="dotted"/>
        </w:rPr>
        <w:t xml:space="preserve"> ou possible</w:t>
      </w:r>
      <w:r w:rsidR="006B6F53" w:rsidRPr="00B24AAE">
        <w:rPr>
          <w:rFonts w:cstheme="minorHAnsi"/>
          <w:u w:val="dotted"/>
        </w:rPr>
        <w:t>s</w:t>
      </w:r>
      <w:r w:rsidR="00C7282C" w:rsidRPr="00B24AAE">
        <w:rPr>
          <w:rFonts w:cstheme="minorHAnsi"/>
        </w:rPr>
        <w:t>, présentant des symptômes légers, sans hospitalisation peu</w:t>
      </w:r>
      <w:r w:rsidR="001715F6" w:rsidRPr="00B24AAE">
        <w:rPr>
          <w:rFonts w:cstheme="minorHAnsi"/>
        </w:rPr>
        <w:t>vent</w:t>
      </w:r>
      <w:r w:rsidR="00C7282C" w:rsidRPr="00B24AAE">
        <w:rPr>
          <w:rFonts w:cstheme="minorHAnsi"/>
        </w:rPr>
        <w:t xml:space="preserve"> participer à l’activité 7 jours après le début des symptômes, à condition qu'</w:t>
      </w:r>
      <w:r w:rsidR="001715F6" w:rsidRPr="00B24AAE">
        <w:rPr>
          <w:rFonts w:cstheme="minorHAnsi"/>
        </w:rPr>
        <w:t>elle</w:t>
      </w:r>
      <w:r w:rsidR="00691D1D" w:rsidRPr="00B24AAE">
        <w:rPr>
          <w:rFonts w:cstheme="minorHAnsi"/>
        </w:rPr>
        <w:t>s</w:t>
      </w:r>
      <w:r w:rsidR="00C7282C" w:rsidRPr="00B24AAE">
        <w:rPr>
          <w:rFonts w:cstheme="minorHAnsi"/>
        </w:rPr>
        <w:t xml:space="preserve"> n'ai</w:t>
      </w:r>
      <w:r w:rsidR="001715F6" w:rsidRPr="00B24AAE">
        <w:rPr>
          <w:rFonts w:cstheme="minorHAnsi"/>
        </w:rPr>
        <w:t>en</w:t>
      </w:r>
      <w:r w:rsidR="00C7282C" w:rsidRPr="00B24AAE">
        <w:rPr>
          <w:rFonts w:cstheme="minorHAnsi"/>
        </w:rPr>
        <w:t>t pas eu de fièvre au cours des 3 derniers jours ET qu'</w:t>
      </w:r>
      <w:r w:rsidR="001715F6" w:rsidRPr="00B24AAE">
        <w:rPr>
          <w:rFonts w:cstheme="minorHAnsi"/>
        </w:rPr>
        <w:t>elles</w:t>
      </w:r>
      <w:r w:rsidR="00C7282C" w:rsidRPr="00B24AAE">
        <w:rPr>
          <w:rFonts w:cstheme="minorHAnsi"/>
        </w:rPr>
        <w:t xml:space="preserve"> ai</w:t>
      </w:r>
      <w:r w:rsidR="001715F6" w:rsidRPr="00B24AAE">
        <w:rPr>
          <w:rFonts w:cstheme="minorHAnsi"/>
        </w:rPr>
        <w:t>en</w:t>
      </w:r>
      <w:r w:rsidR="00C7282C" w:rsidRPr="00B24AAE">
        <w:rPr>
          <w:rFonts w:cstheme="minorHAnsi"/>
        </w:rPr>
        <w:t xml:space="preserve">t également montré une amélioration considérable des symptômes. </w:t>
      </w:r>
    </w:p>
    <w:p w14:paraId="4027AA97" w14:textId="77777777" w:rsidR="00C7282C" w:rsidRPr="00B24AAE" w:rsidRDefault="00C7282C" w:rsidP="00C7282C">
      <w:pPr>
        <w:pStyle w:val="Sansinterligne"/>
        <w:rPr>
          <w:rFonts w:cstheme="minorHAnsi"/>
        </w:rPr>
      </w:pPr>
    </w:p>
    <w:p w14:paraId="4CC82CF6" w14:textId="52E79592" w:rsidR="00C7282C" w:rsidRPr="00B24AAE" w:rsidRDefault="00C7282C" w:rsidP="00C7282C">
      <w:pPr>
        <w:pStyle w:val="Sansinterligne"/>
        <w:rPr>
          <w:rFonts w:cstheme="minorHAnsi"/>
        </w:rPr>
      </w:pPr>
      <w:r w:rsidRPr="00B24AAE">
        <w:rPr>
          <w:rFonts w:cstheme="minorHAnsi"/>
        </w:rPr>
        <w:t xml:space="preserve">Les </w:t>
      </w:r>
      <w:r w:rsidR="00102E6C" w:rsidRPr="00B24AAE">
        <w:rPr>
          <w:rFonts w:cstheme="minorHAnsi"/>
        </w:rPr>
        <w:t>personnes (participants</w:t>
      </w:r>
      <w:r w:rsidR="00E96289" w:rsidRPr="00B24AAE">
        <w:rPr>
          <w:rFonts w:cstheme="minorHAnsi"/>
          <w:b/>
        </w:rPr>
        <w:t xml:space="preserve"> de plus de 6 ans</w:t>
      </w:r>
      <w:r w:rsidR="00102E6C" w:rsidRPr="00B24AAE">
        <w:rPr>
          <w:rFonts w:cstheme="minorHAnsi"/>
        </w:rPr>
        <w:t xml:space="preserve"> et encadrants) </w:t>
      </w:r>
      <w:r w:rsidRPr="00B24AAE">
        <w:rPr>
          <w:rFonts w:cstheme="minorHAnsi"/>
        </w:rPr>
        <w:t xml:space="preserve">vivant sous le même toit qu’une personne atteinte </w:t>
      </w:r>
      <w:r w:rsidR="001715F6" w:rsidRPr="00B24AAE">
        <w:rPr>
          <w:rFonts w:cstheme="minorHAnsi"/>
        </w:rPr>
        <w:t>du</w:t>
      </w:r>
      <w:r w:rsidRPr="00B24AAE">
        <w:rPr>
          <w:rFonts w:cstheme="minorHAnsi"/>
        </w:rPr>
        <w:t xml:space="preserve"> </w:t>
      </w:r>
      <w:r w:rsidR="001715F6" w:rsidRPr="00B24AAE">
        <w:rPr>
          <w:rFonts w:cstheme="minorHAnsi"/>
        </w:rPr>
        <w:t>COVID</w:t>
      </w:r>
      <w:r w:rsidRPr="00B24AAE">
        <w:rPr>
          <w:rFonts w:cstheme="minorHAnsi"/>
        </w:rPr>
        <w:t xml:space="preserve">-19 doivent rester en </w:t>
      </w:r>
      <w:r w:rsidR="001715F6" w:rsidRPr="00B24AAE">
        <w:rPr>
          <w:rFonts w:cstheme="minorHAnsi"/>
        </w:rPr>
        <w:t>quarantaine</w:t>
      </w:r>
      <w:r w:rsidRPr="00B24AAE">
        <w:rPr>
          <w:rFonts w:cstheme="minorHAnsi"/>
        </w:rPr>
        <w:t xml:space="preserve"> à la maison </w:t>
      </w:r>
      <w:r w:rsidR="001715F6" w:rsidRPr="00B24AAE">
        <w:rPr>
          <w:rFonts w:cstheme="minorHAnsi"/>
        </w:rPr>
        <w:t xml:space="preserve">pendant 14 jours </w:t>
      </w:r>
      <w:r w:rsidRPr="00B24AAE">
        <w:rPr>
          <w:rFonts w:cstheme="minorHAnsi"/>
        </w:rPr>
        <w:t>et sont également testé</w:t>
      </w:r>
      <w:r w:rsidR="001715F6" w:rsidRPr="00B24AAE">
        <w:rPr>
          <w:rFonts w:cstheme="minorHAnsi"/>
        </w:rPr>
        <w:t>e</w:t>
      </w:r>
      <w:r w:rsidRPr="00B24AAE">
        <w:rPr>
          <w:rFonts w:cstheme="minorHAnsi"/>
        </w:rPr>
        <w:t xml:space="preserve">s. </w:t>
      </w:r>
      <w:r w:rsidR="00E96289" w:rsidRPr="00B24AAE">
        <w:rPr>
          <w:rFonts w:cstheme="minorHAnsi"/>
        </w:rPr>
        <w:t>Il n’est pas recommandé de tester les participants en dessous de 6 ans qui sont identifiés comme contact étroit au sein de leur famille.</w:t>
      </w:r>
    </w:p>
    <w:p w14:paraId="148AFEE6" w14:textId="77777777" w:rsidR="00FB5F24" w:rsidRPr="00B24AAE" w:rsidRDefault="00FB5F24" w:rsidP="000B7BAB">
      <w:pPr>
        <w:pStyle w:val="Sansinterligne"/>
        <w:rPr>
          <w:rFonts w:cstheme="minorHAnsi"/>
        </w:rPr>
      </w:pPr>
    </w:p>
    <w:p w14:paraId="445939E4" w14:textId="5D11F258" w:rsidR="00FC6888" w:rsidRPr="00B24AAE" w:rsidRDefault="00102E6C" w:rsidP="000B7BAB">
      <w:pPr>
        <w:pStyle w:val="Sansinterligne"/>
        <w:rPr>
          <w:rFonts w:cstheme="minorHAnsi"/>
        </w:rPr>
      </w:pPr>
      <w:r w:rsidRPr="00B24AAE">
        <w:rPr>
          <w:rFonts w:cstheme="minorHAnsi"/>
        </w:rPr>
        <w:t>Pour les participants ou les encadrants ayant été hospitalisés en raison d’une des formes majeures de COVID-19, la durée de l’isolement au domicile suite à la sortie d’hospitalisation et donc la date possible de retour en collectivité (école de devoirs ; accueil extrascolaire ; animation de la bibliothèque ; activités du CEC, du centre de jeunes ou de l’organisation de jeunesse ; etc.) sera déterminée par le médecin traitant.</w:t>
      </w:r>
    </w:p>
    <w:p w14:paraId="2E0EACEE" w14:textId="77777777" w:rsidR="000B7BAB" w:rsidRPr="00B24AAE" w:rsidRDefault="000B7BAB" w:rsidP="000B7BAB">
      <w:pPr>
        <w:pStyle w:val="Sansinterligne"/>
        <w:rPr>
          <w:rFonts w:cstheme="minorHAnsi"/>
        </w:rPr>
      </w:pPr>
    </w:p>
    <w:p w14:paraId="040CFCC8" w14:textId="77777777" w:rsidR="00C12AFB" w:rsidRPr="00B24AAE" w:rsidRDefault="00C12AFB" w:rsidP="00C12AFB">
      <w:pPr>
        <w:pStyle w:val="Sansinterligne"/>
        <w:rPr>
          <w:rFonts w:cstheme="minorHAnsi"/>
        </w:rPr>
      </w:pPr>
    </w:p>
    <w:p w14:paraId="59427021" w14:textId="77777777" w:rsidR="00EA7796" w:rsidRDefault="00EA7796" w:rsidP="0095117D">
      <w:pPr>
        <w:pStyle w:val="Titre2"/>
        <w:rPr>
          <w:rFonts w:cstheme="minorHAnsi"/>
          <w:b/>
          <w:sz w:val="24"/>
          <w:u w:val="single"/>
        </w:rPr>
      </w:pPr>
      <w:r>
        <w:rPr>
          <w:rFonts w:cstheme="minorHAnsi"/>
          <w:b/>
          <w:sz w:val="24"/>
          <w:u w:val="single"/>
        </w:rPr>
        <w:br w:type="page"/>
      </w:r>
    </w:p>
    <w:p w14:paraId="014A41BA" w14:textId="66655A34" w:rsidR="004D118B" w:rsidRPr="00EA7796" w:rsidRDefault="008861D6" w:rsidP="00EA7796">
      <w:pPr>
        <w:pStyle w:val="Titre2"/>
        <w:numPr>
          <w:ilvl w:val="0"/>
          <w:numId w:val="31"/>
        </w:numPr>
        <w:rPr>
          <w:rFonts w:cstheme="minorHAnsi"/>
          <w:b/>
          <w:sz w:val="24"/>
          <w:u w:val="single"/>
        </w:rPr>
      </w:pPr>
      <w:bookmarkStart w:id="11" w:name="_Toc50225861"/>
      <w:r w:rsidRPr="00EA7796">
        <w:rPr>
          <w:rFonts w:cstheme="minorHAnsi"/>
          <w:b/>
          <w:sz w:val="24"/>
          <w:u w:val="single"/>
        </w:rPr>
        <w:lastRenderedPageBreak/>
        <w:t>Bénévoles / volontaires</w:t>
      </w:r>
      <w:bookmarkEnd w:id="11"/>
    </w:p>
    <w:p w14:paraId="18C83179" w14:textId="77777777" w:rsidR="00EB6F92" w:rsidRPr="00B24AAE" w:rsidRDefault="00EB6F92">
      <w:pPr>
        <w:rPr>
          <w:rFonts w:cstheme="minorHAnsi"/>
        </w:rPr>
      </w:pPr>
      <w:r w:rsidRPr="00B24AAE">
        <w:rPr>
          <w:rFonts w:cstheme="minorHAnsi"/>
        </w:rPr>
        <w:t>La plateforme francophone des volontaires (PFV) a réalisé un guide à destination des personnes dites « à risques » et des organisations travaillant avec celles-ci.</w:t>
      </w:r>
    </w:p>
    <w:p w14:paraId="531EAB93" w14:textId="77777777" w:rsidR="00EB6F92" w:rsidRPr="00B24AAE" w:rsidRDefault="00EB6F92">
      <w:pPr>
        <w:rPr>
          <w:rFonts w:cstheme="minorHAnsi"/>
        </w:rPr>
      </w:pPr>
      <w:r w:rsidRPr="00B24AAE">
        <w:rPr>
          <w:rFonts w:cstheme="minorHAnsi"/>
        </w:rPr>
        <w:t>La PFV a réalisé ce guide en se basant sur la charte créée du côté flamand et validée par plusieurs experts.</w:t>
      </w:r>
    </w:p>
    <w:p w14:paraId="5AA909B8" w14:textId="77777777" w:rsidR="00EB6F92" w:rsidRPr="00B24AAE" w:rsidRDefault="00EB6F92">
      <w:pPr>
        <w:rPr>
          <w:rFonts w:cstheme="minorHAnsi"/>
        </w:rPr>
      </w:pPr>
      <w:r w:rsidRPr="00B24AAE">
        <w:rPr>
          <w:rFonts w:cstheme="minorHAnsi"/>
        </w:rPr>
        <w:t>Dans ce guide, les explications valent pour tous les bénévoles/volontaires peu  importe leur âge. C’est plutôt l’état de santé des personnes qui est important.</w:t>
      </w:r>
    </w:p>
    <w:p w14:paraId="21E6BBCD" w14:textId="77777777" w:rsidR="00EB6F92" w:rsidRPr="00B24AAE" w:rsidRDefault="00EB6F92">
      <w:pPr>
        <w:rPr>
          <w:rFonts w:cstheme="minorHAnsi"/>
          <w:u w:val="single"/>
        </w:rPr>
      </w:pPr>
      <w:r w:rsidRPr="00B24AAE">
        <w:rPr>
          <w:rFonts w:cstheme="minorHAnsi"/>
          <w:u w:val="single"/>
        </w:rPr>
        <w:t>Les principes à suivre :</w:t>
      </w:r>
    </w:p>
    <w:p w14:paraId="2BBF66CA" w14:textId="1961F6C8" w:rsidR="00EB6F92" w:rsidRPr="00B24AAE" w:rsidRDefault="00EB6F92" w:rsidP="0095117D">
      <w:pPr>
        <w:pStyle w:val="Paragraphedeliste"/>
        <w:numPr>
          <w:ilvl w:val="0"/>
          <w:numId w:val="25"/>
        </w:numPr>
        <w:rPr>
          <w:rFonts w:cstheme="minorHAnsi"/>
        </w:rPr>
      </w:pPr>
      <w:r w:rsidRPr="00B24AAE">
        <w:rPr>
          <w:rFonts w:cstheme="minorHAnsi"/>
        </w:rPr>
        <w:t>Suivre toujours les directives générales pour éviter la propagation du C</w:t>
      </w:r>
      <w:r w:rsidR="00FB5F24" w:rsidRPr="00B24AAE">
        <w:rPr>
          <w:rFonts w:cstheme="minorHAnsi"/>
        </w:rPr>
        <w:t>OVID</w:t>
      </w:r>
      <w:r w:rsidRPr="00B24AAE">
        <w:rPr>
          <w:rFonts w:cstheme="minorHAnsi"/>
        </w:rPr>
        <w:t>-19.</w:t>
      </w:r>
    </w:p>
    <w:p w14:paraId="68D71983" w14:textId="77777777" w:rsidR="00EB6F92" w:rsidRPr="00B24AAE" w:rsidRDefault="00EB6F92" w:rsidP="0095117D">
      <w:pPr>
        <w:pStyle w:val="Paragraphedeliste"/>
        <w:numPr>
          <w:ilvl w:val="0"/>
          <w:numId w:val="25"/>
        </w:numPr>
        <w:rPr>
          <w:rFonts w:cstheme="minorHAnsi"/>
        </w:rPr>
      </w:pPr>
      <w:r w:rsidRPr="00B24AAE">
        <w:rPr>
          <w:rFonts w:cstheme="minorHAnsi"/>
        </w:rPr>
        <w:t>Evaluer le risque personnel pour votre santé avant de commencer une activité.</w:t>
      </w:r>
    </w:p>
    <w:p w14:paraId="1EFAB765" w14:textId="77777777" w:rsidR="00EB6F92" w:rsidRPr="00B24AAE" w:rsidRDefault="00EB6F92" w:rsidP="0095117D">
      <w:pPr>
        <w:pStyle w:val="Paragraphedeliste"/>
        <w:numPr>
          <w:ilvl w:val="0"/>
          <w:numId w:val="25"/>
        </w:numPr>
        <w:rPr>
          <w:rFonts w:cstheme="minorHAnsi"/>
        </w:rPr>
      </w:pPr>
      <w:r w:rsidRPr="00B24AAE">
        <w:rPr>
          <w:rFonts w:cstheme="minorHAnsi"/>
        </w:rPr>
        <w:t>Prendre en compte les risques liés à l’activité.</w:t>
      </w:r>
    </w:p>
    <w:p w14:paraId="135A5A63" w14:textId="77777777" w:rsidR="00EB6F92" w:rsidRPr="00B24AAE" w:rsidRDefault="00EB6F92" w:rsidP="00EB6F92">
      <w:pPr>
        <w:rPr>
          <w:rFonts w:cstheme="minorHAnsi"/>
          <w:u w:val="single"/>
        </w:rPr>
      </w:pPr>
      <w:r w:rsidRPr="00B24AAE">
        <w:rPr>
          <w:rFonts w:cstheme="minorHAnsi"/>
          <w:u w:val="single"/>
        </w:rPr>
        <w:t>Conditions pour l’organisateur :</w:t>
      </w:r>
    </w:p>
    <w:p w14:paraId="0C4A4064" w14:textId="77777777" w:rsidR="00EB6F92" w:rsidRPr="00B24AAE" w:rsidRDefault="00EB6F92" w:rsidP="0095117D">
      <w:pPr>
        <w:pStyle w:val="Paragraphedeliste"/>
        <w:numPr>
          <w:ilvl w:val="0"/>
          <w:numId w:val="25"/>
        </w:numPr>
        <w:rPr>
          <w:rFonts w:cstheme="minorHAnsi"/>
        </w:rPr>
      </w:pPr>
      <w:r w:rsidRPr="00B24AAE">
        <w:rPr>
          <w:rFonts w:cstheme="minorHAnsi"/>
        </w:rPr>
        <w:t>Veiller à ce que le volontariat puisse se dérouler dans des conditions aussi sûres que possible et dans le respect des protocoles liés à votre secteur.</w:t>
      </w:r>
    </w:p>
    <w:p w14:paraId="1794E731" w14:textId="77777777" w:rsidR="00EB6F92" w:rsidRPr="00B24AAE" w:rsidRDefault="00EB6F92" w:rsidP="0095117D">
      <w:pPr>
        <w:pStyle w:val="Paragraphedeliste"/>
        <w:numPr>
          <w:ilvl w:val="0"/>
          <w:numId w:val="25"/>
        </w:numPr>
        <w:rPr>
          <w:rFonts w:cstheme="minorHAnsi"/>
        </w:rPr>
      </w:pPr>
      <w:r w:rsidRPr="00B24AAE">
        <w:rPr>
          <w:rFonts w:cstheme="minorHAnsi"/>
        </w:rPr>
        <w:t>Communiquer clairement avec les bénévoles/volontaires et assurer un suivi de ceux-ci.</w:t>
      </w:r>
    </w:p>
    <w:p w14:paraId="4675F261" w14:textId="77777777" w:rsidR="00EB6F92" w:rsidRPr="00B24AAE" w:rsidRDefault="00EB6F92" w:rsidP="0095117D">
      <w:pPr>
        <w:pStyle w:val="Paragraphedeliste"/>
        <w:numPr>
          <w:ilvl w:val="0"/>
          <w:numId w:val="25"/>
        </w:numPr>
        <w:rPr>
          <w:rFonts w:cstheme="minorHAnsi"/>
        </w:rPr>
      </w:pPr>
      <w:r w:rsidRPr="00B24AAE">
        <w:rPr>
          <w:rFonts w:cstheme="minorHAnsi"/>
        </w:rPr>
        <w:t>Donner aux volontaires/bénévoles les informations et formations éventuelles avant la reprise de l’activité.</w:t>
      </w:r>
    </w:p>
    <w:p w14:paraId="35E05A31" w14:textId="77777777" w:rsidR="00EB6F92" w:rsidRPr="00B24AAE" w:rsidRDefault="00EB6F92" w:rsidP="0095117D">
      <w:pPr>
        <w:pStyle w:val="Paragraphedeliste"/>
        <w:numPr>
          <w:ilvl w:val="0"/>
          <w:numId w:val="25"/>
        </w:numPr>
        <w:rPr>
          <w:rFonts w:cstheme="minorHAnsi"/>
        </w:rPr>
      </w:pPr>
      <w:r w:rsidRPr="00B24AAE">
        <w:rPr>
          <w:rFonts w:cstheme="minorHAnsi"/>
        </w:rPr>
        <w:t xml:space="preserve">Fournir le matériel de protection tant aux volontaires/bénévoles qu’aux participants </w:t>
      </w:r>
      <w:r w:rsidRPr="00B24AAE">
        <w:rPr>
          <w:rFonts w:cstheme="minorHAnsi"/>
          <w:b/>
          <w:u w:val="single"/>
        </w:rPr>
        <w:t xml:space="preserve">ou </w:t>
      </w:r>
      <w:r w:rsidRPr="00B24AAE">
        <w:rPr>
          <w:rFonts w:cstheme="minorHAnsi"/>
        </w:rPr>
        <w:t>s’assurer que chacun ait son propre matériel.</w:t>
      </w:r>
    </w:p>
    <w:p w14:paraId="7AF0D34D" w14:textId="77777777" w:rsidR="00EB6F92" w:rsidRPr="00B24AAE" w:rsidRDefault="00EB6F92" w:rsidP="00EB6F92">
      <w:pPr>
        <w:rPr>
          <w:rFonts w:cstheme="minorHAnsi"/>
        </w:rPr>
      </w:pPr>
      <w:r w:rsidRPr="00B24AAE">
        <w:rPr>
          <w:rFonts w:cstheme="minorHAnsi"/>
        </w:rPr>
        <w:t xml:space="preserve">Ceci est un résumé du guide. Il est conseillé aux organisations accueillants des bénévoles/volontaires de prendre connaissance du document en entier et de le transmettre à ses </w:t>
      </w:r>
      <w:r w:rsidR="00467931" w:rsidRPr="00B24AAE">
        <w:rPr>
          <w:rFonts w:cstheme="minorHAnsi"/>
        </w:rPr>
        <w:t>bénévoles/volontaires.</w:t>
      </w:r>
    </w:p>
    <w:p w14:paraId="03E73872" w14:textId="77777777" w:rsidR="00EB6F92" w:rsidRPr="00B24AAE" w:rsidRDefault="00467931" w:rsidP="00EB6F92">
      <w:pPr>
        <w:rPr>
          <w:rFonts w:cstheme="minorHAnsi"/>
        </w:rPr>
      </w:pPr>
      <w:r w:rsidRPr="00B24AAE">
        <w:rPr>
          <w:rFonts w:cstheme="minorHAnsi"/>
        </w:rPr>
        <w:t xml:space="preserve">Le guide est téléchargeable à l’adresse : </w:t>
      </w:r>
      <w:hyperlink r:id="rId15" w:history="1">
        <w:r w:rsidR="00EB6F92" w:rsidRPr="00B24AAE">
          <w:rPr>
            <w:rStyle w:val="Lienhypertexte"/>
            <w:rFonts w:cstheme="minorHAnsi"/>
          </w:rPr>
          <w:t>https://www.levolontariat.be/sites/default/files/2020-06/PFV%20guide%20b%C3%A9n%C3%A9voles%20associations%20coronavirus.pdf</w:t>
        </w:r>
      </w:hyperlink>
    </w:p>
    <w:p w14:paraId="586D3079" w14:textId="77777777" w:rsidR="0095117D" w:rsidRPr="00B24AAE" w:rsidRDefault="00AB7593" w:rsidP="0095117D">
      <w:pPr>
        <w:pStyle w:val="Titre1"/>
        <w:rPr>
          <w:rFonts w:cstheme="minorHAnsi"/>
          <w:b/>
          <w:sz w:val="28"/>
        </w:rPr>
      </w:pPr>
      <w:bookmarkStart w:id="12" w:name="_Toc50225862"/>
      <w:r w:rsidRPr="00B24AAE">
        <w:rPr>
          <w:rFonts w:cstheme="minorHAnsi"/>
          <w:b/>
          <w:sz w:val="28"/>
        </w:rPr>
        <w:t>Mesures</w:t>
      </w:r>
      <w:r w:rsidR="005B3CE7" w:rsidRPr="00B24AAE">
        <w:rPr>
          <w:rFonts w:cstheme="minorHAnsi"/>
          <w:b/>
          <w:sz w:val="28"/>
        </w:rPr>
        <w:t xml:space="preserve"> </w:t>
      </w:r>
      <w:r w:rsidRPr="00B24AAE">
        <w:rPr>
          <w:rFonts w:cstheme="minorHAnsi"/>
          <w:b/>
          <w:sz w:val="28"/>
        </w:rPr>
        <w:t>selon le type d’activité</w:t>
      </w:r>
      <w:r w:rsidR="005B3CE7" w:rsidRPr="00B24AAE">
        <w:rPr>
          <w:rFonts w:cstheme="minorHAnsi"/>
          <w:b/>
          <w:sz w:val="28"/>
        </w:rPr>
        <w:t xml:space="preserve"> et le niveau de propagation du virus</w:t>
      </w:r>
      <w:bookmarkEnd w:id="12"/>
    </w:p>
    <w:p w14:paraId="6FE98199" w14:textId="5E4509FB" w:rsidR="00385D26" w:rsidRPr="00B24AAE" w:rsidRDefault="008938D7" w:rsidP="00385D26">
      <w:pPr>
        <w:rPr>
          <w:rFonts w:cstheme="minorHAnsi"/>
          <w:noProof/>
          <w:lang w:val="fr-FR"/>
        </w:rPr>
      </w:pPr>
      <w:r w:rsidRPr="00B24AAE">
        <w:rPr>
          <w:rFonts w:cstheme="minorHAnsi"/>
          <w:noProof/>
          <w:lang w:val="fr-FR"/>
        </w:rPr>
        <w:t>Si votre activité est réalisée directement en lien avec des groupes scolaires, les règles à appliquer sont identiques pour tous les participants de l’enseignement fondamental.</w:t>
      </w:r>
      <w:r w:rsidR="00385D26" w:rsidRPr="00B24AAE">
        <w:rPr>
          <w:rFonts w:cstheme="minorHAnsi"/>
          <w:noProof/>
          <w:lang w:val="fr-FR"/>
        </w:rPr>
        <w:t xml:space="preserve"> Il ne paraît pas opportun de prévoir des différences de traitement entre les </w:t>
      </w:r>
      <w:r w:rsidRPr="00B24AAE">
        <w:rPr>
          <w:rFonts w:cstheme="minorHAnsi"/>
          <w:noProof/>
          <w:lang w:val="fr-FR"/>
        </w:rPr>
        <w:t>participants</w:t>
      </w:r>
      <w:r w:rsidR="00385D26" w:rsidRPr="00B24AAE">
        <w:rPr>
          <w:rFonts w:cstheme="minorHAnsi"/>
          <w:noProof/>
          <w:lang w:val="fr-FR"/>
        </w:rPr>
        <w:t xml:space="preserve"> fréquentant l’enseignement fondamental même si certains dépassent l’âge charnière de 12 ans.</w:t>
      </w:r>
    </w:p>
    <w:p w14:paraId="6C1DBD25" w14:textId="77777777" w:rsidR="0095117D" w:rsidRPr="00B24AAE" w:rsidRDefault="008938D7" w:rsidP="0095117D">
      <w:pPr>
        <w:rPr>
          <w:rFonts w:cstheme="minorHAnsi"/>
        </w:rPr>
      </w:pPr>
      <w:r w:rsidRPr="00B24AAE">
        <w:rPr>
          <w:rFonts w:cstheme="minorHAnsi"/>
        </w:rPr>
        <w:t>Toutefois, s</w:t>
      </w:r>
      <w:r w:rsidR="0095117D" w:rsidRPr="00B24AAE">
        <w:rPr>
          <w:rFonts w:cstheme="minorHAnsi"/>
        </w:rPr>
        <w:t>i les groupes accueillent des participants de plus de 12 ans et de moins de 12 ans, les règles les plus strictes sont à respecter par tous (participant et encadrant). Il est conseillé d’éviter au maximum le mélange de ces tranches d’âges. Il est donc recommandé de privilégier des activités par tranche d’âge, participants de l’enseign</w:t>
      </w:r>
      <w:r w:rsidR="0055263C" w:rsidRPr="00B24AAE">
        <w:rPr>
          <w:rFonts w:cstheme="minorHAnsi"/>
        </w:rPr>
        <w:t>ement</w:t>
      </w:r>
      <w:r w:rsidR="0095117D" w:rsidRPr="00B24AAE">
        <w:rPr>
          <w:rFonts w:cstheme="minorHAnsi"/>
        </w:rPr>
        <w:t xml:space="preserve"> fondamental (+/- 3-12 ans) et participants de l’enseignement secondaire et supérieur ou âge assimilé (+ de 12 ans). Cette mesure est valable pour tous les types de scénarii.</w:t>
      </w:r>
    </w:p>
    <w:p w14:paraId="4BEE2A4E" w14:textId="77777777" w:rsidR="00E85746" w:rsidRPr="00B24AAE" w:rsidRDefault="00E85746" w:rsidP="00E85746">
      <w:pPr>
        <w:rPr>
          <w:rFonts w:cstheme="minorHAnsi"/>
          <w:lang w:val="fr-FR"/>
        </w:rPr>
      </w:pPr>
      <w:r w:rsidRPr="00B24AAE">
        <w:rPr>
          <w:rFonts w:cstheme="minorHAnsi"/>
          <w:lang w:val="fr-FR"/>
        </w:rPr>
        <w:t>Concernant, l’enseignement secondaire</w:t>
      </w:r>
      <w:r w:rsidR="00712596" w:rsidRPr="00B24AAE">
        <w:rPr>
          <w:rFonts w:cstheme="minorHAnsi"/>
          <w:lang w:val="fr-FR"/>
        </w:rPr>
        <w:t xml:space="preserve">, </w:t>
      </w:r>
      <w:r w:rsidRPr="00B24AAE">
        <w:rPr>
          <w:rFonts w:cstheme="minorHAnsi"/>
          <w:lang w:val="fr-FR"/>
        </w:rPr>
        <w:t xml:space="preserve">la circulaire 7686 fait référence à des « tiers présents dans l’établissement », il faut le comprendre comme tous « les opérateurs prenant en charge des </w:t>
      </w:r>
      <w:r w:rsidRPr="00B24AAE">
        <w:rPr>
          <w:rFonts w:cstheme="minorHAnsi"/>
          <w:lang w:val="fr-FR"/>
        </w:rPr>
        <w:lastRenderedPageBreak/>
        <w:t>animations sur des enjeux spécifiques dans le cadre du projet pédagogique de l’école (EVRAS, associations culturelles, …) ».</w:t>
      </w:r>
      <w:r w:rsidR="00712596" w:rsidRPr="00B24AAE">
        <w:rPr>
          <w:rFonts w:cstheme="minorHAnsi"/>
          <w:lang w:val="fr-FR"/>
        </w:rPr>
        <w:t xml:space="preserve">  Ainsi, et comme le souligne la circulaire Jeunesse « Information dans le cadre de la rentrée » du 31/08/2020, toutes les actions que vous menez dans les écoles dans le cadre d’un partenariat pédagogique peuvent donc reprendre dès cette rentrée. </w:t>
      </w:r>
    </w:p>
    <w:p w14:paraId="0AD9C18A" w14:textId="77777777" w:rsidR="00712596" w:rsidRPr="00B24AAE" w:rsidRDefault="00712596" w:rsidP="0095117D">
      <w:pPr>
        <w:rPr>
          <w:rFonts w:cstheme="minorHAnsi"/>
        </w:rPr>
      </w:pPr>
      <w:r w:rsidRPr="00B24AAE">
        <w:rPr>
          <w:rFonts w:cstheme="minorHAnsi"/>
        </w:rPr>
        <w:t>Pour les activités extra-muros des écoles (séjours pédagogiques,…), il faudra encore attendre une évolution de la situation épidémiologique (lien vers circulaire Jeunesse « information dans le cadre de la rentrée scolaire).</w:t>
      </w:r>
    </w:p>
    <w:p w14:paraId="5EE27E62" w14:textId="77777777" w:rsidR="0095117D" w:rsidRPr="00B24AAE" w:rsidRDefault="0095117D" w:rsidP="0095117D">
      <w:pPr>
        <w:rPr>
          <w:rFonts w:cstheme="minorHAnsi"/>
        </w:rPr>
      </w:pPr>
      <w:r w:rsidRPr="00B24AAE">
        <w:rPr>
          <w:rFonts w:cstheme="minorHAnsi"/>
        </w:rPr>
        <w:t>Les activités à l’extérieur sont à favoriser.</w:t>
      </w:r>
    </w:p>
    <w:p w14:paraId="321758BC" w14:textId="77777777" w:rsidR="00AB7593" w:rsidRPr="00B24AAE" w:rsidRDefault="00AB7593" w:rsidP="00C7282C">
      <w:pPr>
        <w:pStyle w:val="Titre2"/>
        <w:numPr>
          <w:ilvl w:val="0"/>
          <w:numId w:val="5"/>
        </w:numPr>
        <w:rPr>
          <w:rFonts w:cstheme="minorHAnsi"/>
          <w:b/>
          <w:sz w:val="24"/>
          <w:u w:val="single"/>
        </w:rPr>
      </w:pPr>
      <w:bookmarkStart w:id="13" w:name="_Toc50225863"/>
      <w:r w:rsidRPr="00B24AAE">
        <w:rPr>
          <w:rFonts w:cstheme="minorHAnsi"/>
          <w:b/>
          <w:sz w:val="24"/>
          <w:u w:val="single"/>
        </w:rPr>
        <w:t>Vert</w:t>
      </w:r>
      <w:bookmarkEnd w:id="13"/>
    </w:p>
    <w:p w14:paraId="44B3E3B0" w14:textId="77777777" w:rsidR="00867A99" w:rsidRPr="00B24AAE" w:rsidRDefault="005B3CE7" w:rsidP="00C7282C">
      <w:pPr>
        <w:rPr>
          <w:rFonts w:cstheme="minorHAnsi"/>
        </w:rPr>
      </w:pPr>
      <w:r w:rsidRPr="00B24AAE">
        <w:rPr>
          <w:rFonts w:cstheme="minorHAnsi"/>
          <w:lang w:val="fr-FR"/>
        </w:rPr>
        <w:t>Pour rappel, le code vert signifie qu’u</w:t>
      </w:r>
      <w:r w:rsidRPr="00B24AAE">
        <w:rPr>
          <w:rFonts w:cstheme="minorHAnsi"/>
        </w:rPr>
        <w:t>n vaccin est disponible et / ou qu’il existe une immunité de groupe. Tous les contacts peuvent avoir lieu. L'hygiène des mains (avant de manger et après s’être rendu aux toilettes) reste nécessaire. En d’autres termes, les activités peuvent se dérouler normalement</w:t>
      </w:r>
      <w:r w:rsidR="00B642D8" w:rsidRPr="00B24AAE">
        <w:rPr>
          <w:rFonts w:cstheme="minorHAnsi"/>
        </w:rPr>
        <w:t>.</w:t>
      </w:r>
      <w:r w:rsidRPr="00B24AAE">
        <w:rPr>
          <w:rFonts w:cstheme="minorHAnsi"/>
        </w:rPr>
        <w:t xml:space="preserve"> </w:t>
      </w:r>
    </w:p>
    <w:p w14:paraId="4432A40A" w14:textId="77777777" w:rsidR="005B3CE7" w:rsidRPr="00B24AAE" w:rsidRDefault="00E175EB" w:rsidP="00C7282C">
      <w:pPr>
        <w:rPr>
          <w:rFonts w:cstheme="minorHAnsi"/>
        </w:rPr>
      </w:pPr>
      <w:r w:rsidRPr="00B24AAE">
        <w:rPr>
          <w:rFonts w:cstheme="minorHAnsi"/>
          <w:b/>
        </w:rPr>
        <w:t>Les conditions de participation</w:t>
      </w:r>
      <w:r w:rsidRPr="00B24AAE">
        <w:rPr>
          <w:rFonts w:cstheme="minorHAnsi"/>
        </w:rPr>
        <w:t xml:space="preserve"> : il est vivement conseillé aux organismes de respecter les conditions sanitaires de base. La prise en charge des participants se fait selon les conditions de </w:t>
      </w:r>
      <w:r w:rsidR="00111A28" w:rsidRPr="00B24AAE">
        <w:rPr>
          <w:rFonts w:cstheme="minorHAnsi"/>
        </w:rPr>
        <w:t xml:space="preserve">participation </w:t>
      </w:r>
      <w:r w:rsidRPr="00B24AAE">
        <w:rPr>
          <w:rFonts w:cstheme="minorHAnsi"/>
        </w:rPr>
        <w:t>de chaque organisme en respectant un accès aux activités pour tous.</w:t>
      </w:r>
    </w:p>
    <w:p w14:paraId="65CBE9F3" w14:textId="6D6BDBAB" w:rsidR="00FE7CC2" w:rsidRPr="00B24AAE" w:rsidRDefault="00FE7CC2" w:rsidP="00FE7CC2">
      <w:pPr>
        <w:rPr>
          <w:rFonts w:cstheme="minorHAnsi"/>
          <w:lang w:val="fr-FR"/>
        </w:rPr>
      </w:pPr>
      <w:r w:rsidRPr="00B24AAE">
        <w:rPr>
          <w:rFonts w:cstheme="minorHAnsi"/>
          <w:b/>
          <w:lang w:val="fr-FR"/>
        </w:rPr>
        <w:t>Equipe d’encadrement / encadrants</w:t>
      </w:r>
      <w:r w:rsidRPr="00B24AAE">
        <w:rPr>
          <w:rFonts w:cstheme="minorHAnsi"/>
          <w:lang w:val="fr-FR"/>
        </w:rPr>
        <w:t> : Plusieur</w:t>
      </w:r>
      <w:r w:rsidR="006D6378">
        <w:rPr>
          <w:rFonts w:cstheme="minorHAnsi"/>
          <w:lang w:val="fr-FR"/>
        </w:rPr>
        <w:t>s encadrants peuvent encadrer le</w:t>
      </w:r>
      <w:r w:rsidRPr="00B24AAE">
        <w:rPr>
          <w:rFonts w:cstheme="minorHAnsi"/>
          <w:lang w:val="fr-FR"/>
        </w:rPr>
        <w:t xml:space="preserve"> même </w:t>
      </w:r>
      <w:r w:rsidR="006D6378">
        <w:rPr>
          <w:rFonts w:cstheme="minorHAnsi"/>
          <w:lang w:val="fr-FR"/>
        </w:rPr>
        <w:t>groupe</w:t>
      </w:r>
      <w:r w:rsidRPr="00B24AAE">
        <w:rPr>
          <w:rFonts w:cstheme="minorHAnsi"/>
          <w:lang w:val="fr-FR"/>
        </w:rPr>
        <w:t xml:space="preserve">. En cas de nécessité, un encadrant peut encadrer plusieurs </w:t>
      </w:r>
      <w:r w:rsidR="00345ADC">
        <w:rPr>
          <w:rFonts w:cstheme="minorHAnsi"/>
          <w:lang w:val="fr-FR"/>
        </w:rPr>
        <w:t>groupes</w:t>
      </w:r>
      <w:r w:rsidRPr="00B24AAE">
        <w:rPr>
          <w:rFonts w:cstheme="minorHAnsi"/>
          <w:lang w:val="fr-FR"/>
        </w:rPr>
        <w:t xml:space="preserve"> à des moments différents. </w:t>
      </w:r>
    </w:p>
    <w:p w14:paraId="5ADAF2B5" w14:textId="77777777" w:rsidR="009B7836" w:rsidRPr="00B24AAE" w:rsidRDefault="00AB7593" w:rsidP="009B7836">
      <w:pPr>
        <w:pStyle w:val="Titre2"/>
        <w:rPr>
          <w:rFonts w:cstheme="minorHAnsi"/>
          <w:b/>
          <w:sz w:val="24"/>
          <w:u w:val="single"/>
        </w:rPr>
      </w:pPr>
      <w:bookmarkStart w:id="14" w:name="_Toc50225864"/>
      <w:r w:rsidRPr="00B24AAE">
        <w:rPr>
          <w:rFonts w:cstheme="minorHAnsi"/>
          <w:b/>
          <w:sz w:val="24"/>
          <w:u w:val="single"/>
        </w:rPr>
        <w:t>Jaune</w:t>
      </w:r>
      <w:bookmarkEnd w:id="14"/>
    </w:p>
    <w:p w14:paraId="1C9DE505" w14:textId="77777777" w:rsidR="008861D6" w:rsidRPr="00B24AAE" w:rsidRDefault="008861D6" w:rsidP="008861D6">
      <w:pPr>
        <w:rPr>
          <w:rFonts w:cstheme="minorHAnsi"/>
        </w:rPr>
      </w:pPr>
      <w:r w:rsidRPr="00B24AAE">
        <w:rPr>
          <w:rFonts w:cstheme="minorHAnsi"/>
        </w:rPr>
        <w:t>Les activités en extérieur sont à privilégier.</w:t>
      </w:r>
    </w:p>
    <w:p w14:paraId="7067AD6E" w14:textId="77777777" w:rsidR="00867A99" w:rsidRPr="00B24AAE" w:rsidRDefault="00867A99" w:rsidP="00A62BA2">
      <w:pPr>
        <w:pStyle w:val="Titre3"/>
        <w:rPr>
          <w:rFonts w:cstheme="minorHAnsi"/>
          <w:u w:val="single"/>
        </w:rPr>
      </w:pPr>
      <w:bookmarkStart w:id="15" w:name="_Toc50225865"/>
      <w:r w:rsidRPr="00B24AAE">
        <w:rPr>
          <w:rFonts w:cstheme="minorHAnsi"/>
          <w:u w:val="single"/>
        </w:rPr>
        <w:t>Mesures générales</w:t>
      </w:r>
      <w:bookmarkEnd w:id="15"/>
    </w:p>
    <w:p w14:paraId="54755324" w14:textId="77777777" w:rsidR="008C3028" w:rsidRPr="00B24AAE" w:rsidRDefault="008C3028" w:rsidP="008C3028">
      <w:pPr>
        <w:rPr>
          <w:rFonts w:cstheme="minorHAnsi"/>
        </w:rPr>
      </w:pPr>
      <w:r w:rsidRPr="00B24AAE">
        <w:rPr>
          <w:rFonts w:cstheme="minorHAnsi"/>
          <w:b/>
        </w:rPr>
        <w:t>Gestion des inscriptions</w:t>
      </w:r>
      <w:r w:rsidRPr="00B24AAE">
        <w:rPr>
          <w:rFonts w:cstheme="minorHAnsi"/>
        </w:rPr>
        <w:t> : il est préférable que les inscriptions se fassent préalablement à l’activité.</w:t>
      </w:r>
      <w:r w:rsidR="00E175EB" w:rsidRPr="00B24AAE">
        <w:rPr>
          <w:rFonts w:cstheme="minorHAnsi"/>
        </w:rPr>
        <w:t xml:space="preserve"> Chaque </w:t>
      </w:r>
      <w:r w:rsidR="00731E50" w:rsidRPr="00B24AAE">
        <w:rPr>
          <w:rFonts w:cstheme="minorHAnsi"/>
        </w:rPr>
        <w:t>structure</w:t>
      </w:r>
      <w:r w:rsidR="00E175EB" w:rsidRPr="00B24AAE">
        <w:rPr>
          <w:rFonts w:cstheme="minorHAnsi"/>
        </w:rPr>
        <w:t xml:space="preserve"> organise ses activités de manière à rendre ces inscriptions préalables possible, sauf s’il s’avère que la nature de l’activité ne s’y prête pas.</w:t>
      </w:r>
    </w:p>
    <w:p w14:paraId="3403616C" w14:textId="199CCC49" w:rsidR="008C3028" w:rsidRPr="00B24AAE" w:rsidRDefault="008C3028" w:rsidP="008C3028">
      <w:pPr>
        <w:rPr>
          <w:rFonts w:cstheme="minorHAnsi"/>
        </w:rPr>
      </w:pPr>
      <w:r w:rsidRPr="00B24AAE">
        <w:rPr>
          <w:rFonts w:cstheme="minorHAnsi"/>
          <w:b/>
        </w:rPr>
        <w:t>Registre de présences</w:t>
      </w:r>
      <w:r w:rsidRPr="00B24AAE">
        <w:rPr>
          <w:rFonts w:cstheme="minorHAnsi"/>
        </w:rPr>
        <w:t xml:space="preserve"> : </w:t>
      </w:r>
      <w:r w:rsidR="001614FE" w:rsidRPr="00B24AAE">
        <w:rPr>
          <w:rFonts w:cstheme="minorHAnsi"/>
        </w:rPr>
        <w:t>U</w:t>
      </w:r>
      <w:r w:rsidRPr="00B24AAE">
        <w:rPr>
          <w:rFonts w:cstheme="minorHAnsi"/>
        </w:rPr>
        <w:t>n registre de présences mentionnant les coordonnées des participants, des encadrant</w:t>
      </w:r>
      <w:r w:rsidR="001614FE" w:rsidRPr="00B24AAE">
        <w:rPr>
          <w:rFonts w:cstheme="minorHAnsi"/>
        </w:rPr>
        <w:t>s et des personnes extérieures sera tenu à jour</w:t>
      </w:r>
      <w:r w:rsidR="00E175EB" w:rsidRPr="00B24AAE">
        <w:rPr>
          <w:rFonts w:cstheme="minorHAnsi"/>
        </w:rPr>
        <w:t>.</w:t>
      </w:r>
      <w:r w:rsidRPr="00B24AAE">
        <w:rPr>
          <w:rFonts w:cstheme="minorHAnsi"/>
        </w:rPr>
        <w:t xml:space="preserve"> Ce registre permet aux responsables, en cas de cas positif, de transmettre les informations pour le traçage des personnes  entrées en contact avec la personne infectée. Les registres seront détruits après un délai de 14 jours</w:t>
      </w:r>
      <w:r w:rsidR="00811549" w:rsidRPr="00B24AAE">
        <w:rPr>
          <w:rFonts w:cstheme="minorHAnsi"/>
        </w:rPr>
        <w:t xml:space="preserve"> suivant la fin de l’activité</w:t>
      </w:r>
      <w:r w:rsidRPr="00B24AAE">
        <w:rPr>
          <w:rFonts w:cstheme="minorHAnsi"/>
        </w:rPr>
        <w:t>.</w:t>
      </w:r>
      <w:r w:rsidR="00F71A32" w:rsidRPr="00B24AAE">
        <w:rPr>
          <w:rFonts w:cstheme="minorHAnsi"/>
        </w:rPr>
        <w:t xml:space="preserve"> </w:t>
      </w:r>
      <w:r w:rsidR="00C66083" w:rsidRPr="00B24AAE">
        <w:rPr>
          <w:rFonts w:cstheme="minorHAnsi"/>
        </w:rPr>
        <w:t>Si un participant ou un encadrant ne complète pas le registre, il ne pourra participer à l’activité.</w:t>
      </w:r>
    </w:p>
    <w:p w14:paraId="00BD41CF" w14:textId="77777777" w:rsidR="008C3028" w:rsidRPr="00B24AAE" w:rsidRDefault="008C3028" w:rsidP="008C3028">
      <w:pPr>
        <w:rPr>
          <w:rFonts w:cstheme="minorHAnsi"/>
        </w:rPr>
      </w:pPr>
      <w:r w:rsidRPr="00B24AAE">
        <w:rPr>
          <w:rFonts w:cstheme="minorHAnsi"/>
          <w:b/>
        </w:rPr>
        <w:t>Aire de jeux/ cour de récréation</w:t>
      </w:r>
      <w:r w:rsidR="00811549" w:rsidRPr="00B24AAE">
        <w:rPr>
          <w:rFonts w:cstheme="minorHAnsi"/>
          <w:b/>
        </w:rPr>
        <w:t>/ espace extérieur</w:t>
      </w:r>
      <w:r w:rsidRPr="00B24AAE">
        <w:rPr>
          <w:rFonts w:cstheme="minorHAnsi"/>
        </w:rPr>
        <w:t xml:space="preserve"> : l’utilisation de ces espaces se fait </w:t>
      </w:r>
      <w:r w:rsidR="00811549" w:rsidRPr="00B24AAE">
        <w:rPr>
          <w:rFonts w:cstheme="minorHAnsi"/>
        </w:rPr>
        <w:t>sans restriction.</w:t>
      </w:r>
      <w:r w:rsidR="00583763" w:rsidRPr="00B24AAE">
        <w:rPr>
          <w:rFonts w:cstheme="minorHAnsi"/>
        </w:rPr>
        <w:t xml:space="preserve"> </w:t>
      </w:r>
    </w:p>
    <w:p w14:paraId="77923FF1" w14:textId="77777777" w:rsidR="00193E28" w:rsidRPr="00B24AAE" w:rsidRDefault="008C3028" w:rsidP="008C3028">
      <w:pPr>
        <w:rPr>
          <w:rFonts w:cstheme="minorHAnsi"/>
        </w:rPr>
      </w:pPr>
      <w:r w:rsidRPr="00B24AAE">
        <w:rPr>
          <w:rFonts w:cstheme="minorHAnsi"/>
          <w:b/>
        </w:rPr>
        <w:t>Activités de groupe entre encadrants (</w:t>
      </w:r>
      <w:r w:rsidR="00811549" w:rsidRPr="00B24AAE">
        <w:rPr>
          <w:rFonts w:cstheme="minorHAnsi"/>
          <w:b/>
        </w:rPr>
        <w:t xml:space="preserve">formation, </w:t>
      </w:r>
      <w:r w:rsidRPr="00B24AAE">
        <w:rPr>
          <w:rFonts w:cstheme="minorHAnsi"/>
          <w:b/>
        </w:rPr>
        <w:t>réunion, spectacle, exposition)</w:t>
      </w:r>
      <w:r w:rsidRPr="00B24AAE">
        <w:rPr>
          <w:rFonts w:cstheme="minorHAnsi"/>
        </w:rPr>
        <w:t xml:space="preserve"> : Les activités de groupe entre </w:t>
      </w:r>
      <w:r w:rsidR="00583763" w:rsidRPr="00B24AAE">
        <w:rPr>
          <w:rFonts w:cstheme="minorHAnsi"/>
        </w:rPr>
        <w:t>encadrants</w:t>
      </w:r>
      <w:r w:rsidRPr="00B24AAE">
        <w:rPr>
          <w:rFonts w:cstheme="minorHAnsi"/>
        </w:rPr>
        <w:t xml:space="preserve"> se réalisent selon les règles en application dans le secteur de l’activité choisie</w:t>
      </w:r>
      <w:r w:rsidR="00583763" w:rsidRPr="00B24AAE">
        <w:rPr>
          <w:rFonts w:cstheme="minorHAnsi"/>
        </w:rPr>
        <w:t xml:space="preserve"> susceptibles de modifications en fonction de l’évolution de la propagation du virus</w:t>
      </w:r>
      <w:r w:rsidRPr="00B24AAE">
        <w:rPr>
          <w:rFonts w:cstheme="minorHAnsi"/>
        </w:rPr>
        <w:t>.</w:t>
      </w:r>
      <w:r w:rsidR="00111A28" w:rsidRPr="00B24AAE">
        <w:rPr>
          <w:rFonts w:cstheme="minorHAnsi"/>
        </w:rPr>
        <w:t xml:space="preserve"> </w:t>
      </w:r>
      <w:r w:rsidR="00193E28" w:rsidRPr="00B24AAE">
        <w:rPr>
          <w:rFonts w:cstheme="minorHAnsi"/>
        </w:rPr>
        <w:t xml:space="preserve">De manière générale les règles suivantes sont à appliquer pour les activités de type statique : </w:t>
      </w:r>
    </w:p>
    <w:p w14:paraId="40AC0507" w14:textId="77777777" w:rsidR="00193E28" w:rsidRPr="00B24AAE" w:rsidRDefault="00193E28" w:rsidP="00193E28">
      <w:pPr>
        <w:pStyle w:val="Paragraphedeliste"/>
        <w:numPr>
          <w:ilvl w:val="0"/>
          <w:numId w:val="25"/>
        </w:numPr>
        <w:rPr>
          <w:rFonts w:cstheme="minorHAnsi"/>
        </w:rPr>
      </w:pPr>
      <w:r w:rsidRPr="00B24AAE">
        <w:rPr>
          <w:rFonts w:cstheme="minorHAnsi"/>
        </w:rPr>
        <w:lastRenderedPageBreak/>
        <w:t xml:space="preserve">Port du masque </w:t>
      </w:r>
    </w:p>
    <w:p w14:paraId="2249A1F4" w14:textId="77777777" w:rsidR="00193E28" w:rsidRPr="00B24AAE" w:rsidRDefault="00193E28" w:rsidP="00193E28">
      <w:pPr>
        <w:pStyle w:val="Paragraphedeliste"/>
        <w:numPr>
          <w:ilvl w:val="0"/>
          <w:numId w:val="25"/>
        </w:numPr>
        <w:rPr>
          <w:rFonts w:cstheme="minorHAnsi"/>
        </w:rPr>
      </w:pPr>
      <w:r w:rsidRPr="00B24AAE">
        <w:rPr>
          <w:rFonts w:cstheme="minorHAnsi"/>
        </w:rPr>
        <w:t xml:space="preserve">Distanciation sociale </w:t>
      </w:r>
      <w:r w:rsidR="00A444C7" w:rsidRPr="00B24AAE">
        <w:rPr>
          <w:rFonts w:cstheme="minorHAnsi"/>
        </w:rPr>
        <w:t>(1,5 m)</w:t>
      </w:r>
    </w:p>
    <w:p w14:paraId="7DD6E142" w14:textId="77777777" w:rsidR="00193E28" w:rsidRPr="00B24AAE" w:rsidRDefault="00193E28" w:rsidP="00193E28">
      <w:pPr>
        <w:pStyle w:val="Paragraphedeliste"/>
        <w:numPr>
          <w:ilvl w:val="0"/>
          <w:numId w:val="25"/>
        </w:numPr>
        <w:rPr>
          <w:rFonts w:cstheme="minorHAnsi"/>
        </w:rPr>
      </w:pPr>
      <w:r w:rsidRPr="00B24AAE">
        <w:rPr>
          <w:rFonts w:cstheme="minorHAnsi"/>
        </w:rPr>
        <w:t xml:space="preserve">Respect des autres mesures sanitaires de base </w:t>
      </w:r>
      <w:r w:rsidR="00E00207" w:rsidRPr="00B24AAE">
        <w:rPr>
          <w:rFonts w:cstheme="minorHAnsi"/>
        </w:rPr>
        <w:t>(p.5 du présent protocole)</w:t>
      </w:r>
    </w:p>
    <w:p w14:paraId="378C9617" w14:textId="29ED6393" w:rsidR="00193E28" w:rsidRPr="00B24AAE" w:rsidRDefault="00193E28" w:rsidP="008C3028">
      <w:pPr>
        <w:pStyle w:val="Paragraphedeliste"/>
        <w:numPr>
          <w:ilvl w:val="0"/>
          <w:numId w:val="25"/>
        </w:numPr>
        <w:rPr>
          <w:rFonts w:cstheme="minorHAnsi"/>
        </w:rPr>
      </w:pPr>
      <w:r w:rsidRPr="00B24AAE">
        <w:rPr>
          <w:rFonts w:cstheme="minorHAnsi"/>
        </w:rPr>
        <w:t xml:space="preserve">Désinfection </w:t>
      </w:r>
      <w:r w:rsidR="00FB5F24" w:rsidRPr="00B24AAE">
        <w:rPr>
          <w:rFonts w:cstheme="minorHAnsi"/>
        </w:rPr>
        <w:t xml:space="preserve">des surfaces </w:t>
      </w:r>
      <w:r w:rsidRPr="00B24AAE">
        <w:rPr>
          <w:rFonts w:cstheme="minorHAnsi"/>
        </w:rPr>
        <w:t xml:space="preserve">et aération après utilisation du local </w:t>
      </w:r>
    </w:p>
    <w:p w14:paraId="2766C69A" w14:textId="3BF29490" w:rsidR="008C3028" w:rsidRPr="00B24AAE" w:rsidRDefault="008C3028" w:rsidP="00193E28">
      <w:pPr>
        <w:rPr>
          <w:rFonts w:cstheme="minorHAnsi"/>
        </w:rPr>
      </w:pPr>
      <w:r w:rsidRPr="00B24AAE">
        <w:rPr>
          <w:rFonts w:cstheme="minorHAnsi"/>
          <w:b/>
        </w:rPr>
        <w:t>Activités de groupe pour les participants (excursions, musées, zoo, activités culturelles, etc.)</w:t>
      </w:r>
      <w:r w:rsidRPr="00B24AAE">
        <w:rPr>
          <w:rFonts w:cstheme="minorHAnsi"/>
        </w:rPr>
        <w:t> : Les activités en dehors de l’environnement habituel de l’organisation de l’activité peuvent avoir lieu</w:t>
      </w:r>
      <w:r w:rsidR="0099467C" w:rsidRPr="00B24AAE">
        <w:rPr>
          <w:rFonts w:cstheme="minorHAnsi"/>
        </w:rPr>
        <w:t xml:space="preserve"> dans le respect des protocoles sectoriels</w:t>
      </w:r>
      <w:r w:rsidR="00B24AAE">
        <w:rPr>
          <w:rFonts w:cstheme="minorHAnsi"/>
        </w:rPr>
        <w:t>.</w:t>
      </w:r>
      <w:r w:rsidRPr="00B24AAE">
        <w:rPr>
          <w:rFonts w:cstheme="minorHAnsi"/>
        </w:rPr>
        <w:t xml:space="preserve"> </w:t>
      </w:r>
    </w:p>
    <w:p w14:paraId="2CDDB80C" w14:textId="77777777" w:rsidR="008C3028" w:rsidRPr="00B24AAE" w:rsidRDefault="008C3028" w:rsidP="008C3028">
      <w:pPr>
        <w:rPr>
          <w:rFonts w:cstheme="minorHAnsi"/>
        </w:rPr>
      </w:pPr>
      <w:r w:rsidRPr="00B24AAE">
        <w:rPr>
          <w:rFonts w:cstheme="minorHAnsi"/>
          <w:b/>
        </w:rPr>
        <w:t>Hygiène des mains</w:t>
      </w:r>
      <w:r w:rsidRPr="00B24AAE">
        <w:rPr>
          <w:rFonts w:cstheme="minorHAnsi"/>
        </w:rPr>
        <w:t xml:space="preserve"> : elle est renforcée. Les règles sanitaires décrites </w:t>
      </w:r>
      <w:r w:rsidR="00B642D8" w:rsidRPr="00B24AAE">
        <w:rPr>
          <w:rFonts w:cstheme="minorHAnsi"/>
        </w:rPr>
        <w:t>en page</w:t>
      </w:r>
      <w:r w:rsidR="00AA610A" w:rsidRPr="00B24AAE">
        <w:rPr>
          <w:rFonts w:cstheme="minorHAnsi"/>
        </w:rPr>
        <w:t xml:space="preserve"> 5</w:t>
      </w:r>
      <w:r w:rsidRPr="00B24AAE">
        <w:rPr>
          <w:rFonts w:cstheme="minorHAnsi"/>
        </w:rPr>
        <w:t xml:space="preserve"> sont donc à respecter scrupuleusement. Il en va de la santé de tous.</w:t>
      </w:r>
    </w:p>
    <w:p w14:paraId="50EA5D61" w14:textId="38FF0D37" w:rsidR="008C3028" w:rsidRPr="00B24AAE" w:rsidRDefault="008C3028" w:rsidP="008C3028">
      <w:pPr>
        <w:rPr>
          <w:rFonts w:cstheme="minorHAnsi"/>
        </w:rPr>
      </w:pPr>
      <w:r w:rsidRPr="00B24AAE">
        <w:rPr>
          <w:rFonts w:cstheme="minorHAnsi"/>
          <w:b/>
        </w:rPr>
        <w:t>Aération et ventilation des locaux</w:t>
      </w:r>
      <w:r w:rsidRPr="00B24AAE">
        <w:rPr>
          <w:rFonts w:cstheme="minorHAnsi"/>
        </w:rPr>
        <w:t> : il est nécessaire d’aérer les locaux au minimum 3 fois par jour (matin, midi, soir) par période de 15 minutes minimum. Plus le local est aéré et ventilé, mieux c’est pour éviter la propagation du virus.</w:t>
      </w:r>
      <w:r w:rsidR="00FB5F24" w:rsidRPr="00B24AAE">
        <w:rPr>
          <w:rFonts w:cstheme="minorHAnsi"/>
        </w:rPr>
        <w:t xml:space="preserve"> De préférence, le local doit être aéré lorsqu’il </w:t>
      </w:r>
      <w:r w:rsidR="0099467C" w:rsidRPr="00B24AAE">
        <w:rPr>
          <w:rFonts w:cstheme="minorHAnsi"/>
        </w:rPr>
        <w:t>est vide.</w:t>
      </w:r>
    </w:p>
    <w:p w14:paraId="4A0D34D8" w14:textId="77777777" w:rsidR="008C3028" w:rsidRPr="00B24AAE" w:rsidRDefault="008C3028" w:rsidP="008C3028">
      <w:pPr>
        <w:rPr>
          <w:rFonts w:cstheme="minorHAnsi"/>
        </w:rPr>
      </w:pPr>
      <w:r w:rsidRPr="00B24AAE">
        <w:rPr>
          <w:rFonts w:cstheme="minorHAnsi"/>
          <w:b/>
        </w:rPr>
        <w:t>Utilisation du matériel</w:t>
      </w:r>
      <w:r w:rsidRPr="00B24AAE">
        <w:rPr>
          <w:rFonts w:cstheme="minorHAnsi"/>
        </w:rPr>
        <w:t> : Le matériel peut être utilisé par tous</w:t>
      </w:r>
      <w:r w:rsidR="00BC58D1" w:rsidRPr="00B24AAE">
        <w:rPr>
          <w:rFonts w:cstheme="minorHAnsi"/>
        </w:rPr>
        <w:t xml:space="preserve"> moyennant une désinfection après utilisation</w:t>
      </w:r>
    </w:p>
    <w:p w14:paraId="77B11DCE" w14:textId="77777777" w:rsidR="00A62BA2" w:rsidRPr="00B24AAE" w:rsidRDefault="00A62BA2" w:rsidP="00A62BA2">
      <w:pPr>
        <w:tabs>
          <w:tab w:val="left" w:pos="0"/>
        </w:tabs>
        <w:rPr>
          <w:rFonts w:cstheme="minorHAnsi"/>
        </w:rPr>
      </w:pPr>
      <w:r w:rsidRPr="00B24AAE">
        <w:rPr>
          <w:rFonts w:cstheme="minorHAnsi"/>
          <w:b/>
        </w:rPr>
        <w:t>Utilisation des locaux</w:t>
      </w:r>
      <w:r w:rsidRPr="00B24AAE">
        <w:rPr>
          <w:rFonts w:cstheme="minorHAnsi"/>
        </w:rPr>
        <w:t> :</w:t>
      </w:r>
      <w:r w:rsidR="00884F51" w:rsidRPr="00B24AAE">
        <w:rPr>
          <w:rFonts w:cstheme="minorHAnsi"/>
        </w:rPr>
        <w:t xml:space="preserve"> </w:t>
      </w:r>
      <w:r w:rsidR="00763C31" w:rsidRPr="00B24AAE">
        <w:rPr>
          <w:rFonts w:cstheme="minorHAnsi"/>
        </w:rPr>
        <w:t>Laissez les portes ouvertes un maximum et désinfectez les locaux lors des changements de groupes ou d’utilisateurs</w:t>
      </w:r>
      <w:r w:rsidRPr="00B24AAE">
        <w:rPr>
          <w:rFonts w:cstheme="minorHAnsi"/>
        </w:rPr>
        <w:t xml:space="preserve"> </w:t>
      </w:r>
    </w:p>
    <w:p w14:paraId="60D151C8" w14:textId="55C393B7" w:rsidR="007A563D" w:rsidRPr="00B24AAE" w:rsidRDefault="006F5C03" w:rsidP="006F5C03">
      <w:pPr>
        <w:rPr>
          <w:rFonts w:cstheme="minorHAnsi"/>
        </w:rPr>
      </w:pPr>
      <w:r w:rsidRPr="00B24AAE">
        <w:rPr>
          <w:rFonts w:cstheme="minorHAnsi"/>
          <w:b/>
        </w:rPr>
        <w:t xml:space="preserve">Local suspicion </w:t>
      </w:r>
      <w:r w:rsidR="00BB063A" w:rsidRPr="00B24AAE">
        <w:rPr>
          <w:rFonts w:cstheme="minorHAnsi"/>
          <w:b/>
        </w:rPr>
        <w:t>COVID</w:t>
      </w:r>
      <w:r w:rsidRPr="00B24AAE">
        <w:rPr>
          <w:rFonts w:cstheme="minorHAnsi"/>
          <w:b/>
        </w:rPr>
        <w:t>-19 </w:t>
      </w:r>
      <w:r w:rsidRPr="00B24AAE">
        <w:rPr>
          <w:rFonts w:cstheme="minorHAnsi"/>
        </w:rPr>
        <w:t>: un local doit être prévu pour mettre les participants et les encadrants à l’écart en cas de suspicion</w:t>
      </w:r>
      <w:r w:rsidR="00BB063A" w:rsidRPr="00B24AAE">
        <w:rPr>
          <w:rFonts w:cstheme="minorHAnsi"/>
        </w:rPr>
        <w:t xml:space="preserve"> de</w:t>
      </w:r>
      <w:r w:rsidRPr="00B24AAE">
        <w:rPr>
          <w:rFonts w:cstheme="minorHAnsi"/>
        </w:rPr>
        <w:t xml:space="preserve"> c</w:t>
      </w:r>
      <w:r w:rsidR="00BB063A" w:rsidRPr="00B24AAE">
        <w:rPr>
          <w:rFonts w:cstheme="minorHAnsi"/>
        </w:rPr>
        <w:t>COVID</w:t>
      </w:r>
      <w:r w:rsidRPr="00B24AAE">
        <w:rPr>
          <w:rFonts w:cstheme="minorHAnsi"/>
        </w:rPr>
        <w:t xml:space="preserve">-19. Un seul encadrant peut être présent dans ce local. Le port du masque </w:t>
      </w:r>
      <w:r w:rsidR="007A563D" w:rsidRPr="00B24AAE">
        <w:rPr>
          <w:rFonts w:cstheme="minorHAnsi"/>
        </w:rPr>
        <w:t xml:space="preserve">est </w:t>
      </w:r>
      <w:r w:rsidR="0010434F" w:rsidRPr="00B24AAE">
        <w:rPr>
          <w:rFonts w:cstheme="minorHAnsi"/>
        </w:rPr>
        <w:t>obligatoire</w:t>
      </w:r>
      <w:r w:rsidRPr="00B24AAE">
        <w:rPr>
          <w:rFonts w:cstheme="minorHAnsi"/>
        </w:rPr>
        <w:t>.</w:t>
      </w:r>
      <w:r w:rsidR="007A563D" w:rsidRPr="00B24AAE">
        <w:rPr>
          <w:rFonts w:cstheme="minorHAnsi"/>
        </w:rPr>
        <w:t xml:space="preserve"> </w:t>
      </w:r>
    </w:p>
    <w:p w14:paraId="593B5FDD" w14:textId="77777777" w:rsidR="007A563D" w:rsidRPr="00B24AAE" w:rsidRDefault="007A563D" w:rsidP="006F5C03">
      <w:pPr>
        <w:rPr>
          <w:rFonts w:cstheme="minorHAnsi"/>
        </w:rPr>
      </w:pPr>
      <w:r w:rsidRPr="00B24AAE">
        <w:rPr>
          <w:rFonts w:cstheme="minorHAnsi"/>
        </w:rPr>
        <w:t xml:space="preserve">Critère minimum pour le local : </w:t>
      </w:r>
    </w:p>
    <w:p w14:paraId="55D984F0" w14:textId="77777777" w:rsidR="007A563D" w:rsidRPr="00B24AAE" w:rsidRDefault="00712596" w:rsidP="007A563D">
      <w:pPr>
        <w:pStyle w:val="Paragraphedeliste"/>
        <w:numPr>
          <w:ilvl w:val="0"/>
          <w:numId w:val="25"/>
        </w:numPr>
        <w:rPr>
          <w:rFonts w:cstheme="minorHAnsi"/>
        </w:rPr>
      </w:pPr>
      <w:r w:rsidRPr="00B24AAE">
        <w:rPr>
          <w:rFonts w:cstheme="minorHAnsi"/>
        </w:rPr>
        <w:t>Une fenêtre pour l’aération ;</w:t>
      </w:r>
    </w:p>
    <w:p w14:paraId="14CDDB5C" w14:textId="77777777" w:rsidR="007A563D" w:rsidRPr="00B24AAE" w:rsidRDefault="00712596" w:rsidP="007A563D">
      <w:pPr>
        <w:pStyle w:val="Paragraphedeliste"/>
        <w:numPr>
          <w:ilvl w:val="0"/>
          <w:numId w:val="25"/>
        </w:numPr>
        <w:rPr>
          <w:rFonts w:cstheme="minorHAnsi"/>
        </w:rPr>
      </w:pPr>
      <w:r w:rsidRPr="00B24AAE">
        <w:rPr>
          <w:rFonts w:cstheme="minorHAnsi"/>
        </w:rPr>
        <w:t xml:space="preserve"> u</w:t>
      </w:r>
      <w:r w:rsidR="007A563D" w:rsidRPr="00B24AAE">
        <w:rPr>
          <w:rFonts w:cstheme="minorHAnsi"/>
        </w:rPr>
        <w:t>ne possibilité d’ass</w:t>
      </w:r>
      <w:r w:rsidRPr="00B24AAE">
        <w:rPr>
          <w:rFonts w:cstheme="minorHAnsi"/>
        </w:rPr>
        <w:t>eoir ou coucher le cas suspect ;</w:t>
      </w:r>
    </w:p>
    <w:p w14:paraId="386508AD" w14:textId="77777777" w:rsidR="007A563D" w:rsidRPr="00B24AAE" w:rsidRDefault="00712596" w:rsidP="007A563D">
      <w:pPr>
        <w:pStyle w:val="Paragraphedeliste"/>
        <w:numPr>
          <w:ilvl w:val="0"/>
          <w:numId w:val="25"/>
        </w:numPr>
        <w:rPr>
          <w:rFonts w:cstheme="minorHAnsi"/>
        </w:rPr>
      </w:pPr>
      <w:r w:rsidRPr="00B24AAE">
        <w:rPr>
          <w:rFonts w:cstheme="minorHAnsi"/>
        </w:rPr>
        <w:t>l</w:t>
      </w:r>
      <w:r w:rsidR="007A563D" w:rsidRPr="00B24AAE">
        <w:rPr>
          <w:rFonts w:cstheme="minorHAnsi"/>
        </w:rPr>
        <w:t xml:space="preserve">e local </w:t>
      </w:r>
      <w:r w:rsidRPr="00B24AAE">
        <w:rPr>
          <w:rFonts w:cstheme="minorHAnsi"/>
        </w:rPr>
        <w:t>doit être facilement désinfecté.</w:t>
      </w:r>
    </w:p>
    <w:p w14:paraId="170AADCA" w14:textId="4B06C8AB" w:rsidR="006F5C03" w:rsidRPr="00B24AAE" w:rsidRDefault="00763C31" w:rsidP="006F5C03">
      <w:pPr>
        <w:rPr>
          <w:rFonts w:cstheme="minorHAnsi"/>
        </w:rPr>
      </w:pPr>
      <w:r w:rsidRPr="00B24AAE">
        <w:rPr>
          <w:rFonts w:cstheme="minorHAnsi"/>
        </w:rPr>
        <w:t>Il est possible</w:t>
      </w:r>
      <w:r w:rsidR="00BC58D1" w:rsidRPr="00B24AAE">
        <w:rPr>
          <w:rFonts w:cstheme="minorHAnsi"/>
        </w:rPr>
        <w:t xml:space="preserve"> d’utiliser un local </w:t>
      </w:r>
      <w:r w:rsidRPr="00B24AAE">
        <w:rPr>
          <w:rFonts w:cstheme="minorHAnsi"/>
        </w:rPr>
        <w:t>« </w:t>
      </w:r>
      <w:r w:rsidR="00BC58D1" w:rsidRPr="00B24AAE">
        <w:rPr>
          <w:rFonts w:cstheme="minorHAnsi"/>
        </w:rPr>
        <w:t>non</w:t>
      </w:r>
      <w:r w:rsidR="00B642D8" w:rsidRPr="00B24AAE">
        <w:rPr>
          <w:rFonts w:cstheme="minorHAnsi"/>
        </w:rPr>
        <w:t xml:space="preserve"> </w:t>
      </w:r>
      <w:r w:rsidR="00BC58D1" w:rsidRPr="00B24AAE">
        <w:rPr>
          <w:rFonts w:cstheme="minorHAnsi"/>
        </w:rPr>
        <w:t>spécifique</w:t>
      </w:r>
      <w:r w:rsidRPr="00B24AAE">
        <w:rPr>
          <w:rFonts w:cstheme="minorHAnsi"/>
        </w:rPr>
        <w:t> » (bureau,..)</w:t>
      </w:r>
      <w:r w:rsidR="00BC58D1" w:rsidRPr="00B24AAE">
        <w:rPr>
          <w:rFonts w:cstheme="minorHAnsi"/>
        </w:rPr>
        <w:t xml:space="preserve"> si celui est soigneusement désinfecté avant et après. </w:t>
      </w:r>
    </w:p>
    <w:p w14:paraId="0FB9E92A" w14:textId="5E4D2541" w:rsidR="006F5C03" w:rsidRPr="00B24AAE" w:rsidRDefault="006F5C03" w:rsidP="006F5C03">
      <w:pPr>
        <w:rPr>
          <w:rFonts w:cstheme="minorHAnsi"/>
        </w:rPr>
      </w:pPr>
      <w:r w:rsidRPr="00B24AAE">
        <w:rPr>
          <w:rFonts w:cstheme="minorHAnsi"/>
        </w:rPr>
        <w:t xml:space="preserve">La personne présentant les symptômes du </w:t>
      </w:r>
      <w:r w:rsidR="00BB063A" w:rsidRPr="00B24AAE">
        <w:rPr>
          <w:rFonts w:cstheme="minorHAnsi"/>
        </w:rPr>
        <w:t>COVID</w:t>
      </w:r>
      <w:r w:rsidRPr="00B24AAE">
        <w:rPr>
          <w:rFonts w:cstheme="minorHAnsi"/>
        </w:rPr>
        <w:t>-19 restera dans ce local jusqu’à l’arrivée d’une personne venant la chercher.</w:t>
      </w:r>
    </w:p>
    <w:p w14:paraId="387DFAD3" w14:textId="1ECA3478" w:rsidR="00BB063A" w:rsidRPr="00B24AAE" w:rsidRDefault="006F5C03" w:rsidP="006F5C03">
      <w:pPr>
        <w:rPr>
          <w:rFonts w:cstheme="minorHAnsi"/>
        </w:rPr>
      </w:pPr>
      <w:r w:rsidRPr="00B24AAE">
        <w:rPr>
          <w:rFonts w:cstheme="minorHAnsi"/>
        </w:rPr>
        <w:t xml:space="preserve">Une fois le local vide, il devra être nettoyé et aéré. Il est judicieux de désinfecter les choses avec lesquels la personne présentant les symptômes a été en contact (chaise, table, </w:t>
      </w:r>
      <w:proofErr w:type="spellStart"/>
      <w:r w:rsidRPr="00B24AAE">
        <w:rPr>
          <w:rFonts w:cstheme="minorHAnsi"/>
        </w:rPr>
        <w:t>bic</w:t>
      </w:r>
      <w:proofErr w:type="spellEnd"/>
      <w:r w:rsidRPr="00B24AAE">
        <w:rPr>
          <w:rFonts w:cstheme="minorHAnsi"/>
        </w:rPr>
        <w:t>, etc.)</w:t>
      </w:r>
      <w:r w:rsidR="00BB063A" w:rsidRPr="00B24AAE">
        <w:rPr>
          <w:rFonts w:cstheme="minorHAnsi"/>
        </w:rPr>
        <w:t xml:space="preserve">. </w:t>
      </w:r>
    </w:p>
    <w:p w14:paraId="6A32AE5F" w14:textId="78DC5A37" w:rsidR="006F5C03" w:rsidRPr="00B24AAE" w:rsidRDefault="00BB063A" w:rsidP="006F5C03">
      <w:pPr>
        <w:rPr>
          <w:rFonts w:cstheme="minorHAnsi"/>
        </w:rPr>
      </w:pPr>
      <w:r w:rsidRPr="00B24AAE">
        <w:rPr>
          <w:rFonts w:cstheme="minorHAnsi"/>
        </w:rPr>
        <w:t>En cas d’activité extérieure, le cas suspect doit être éloigné du groupe en attendant qu’il puisse être récupéré par ses parents ou rentrer pour être testé.</w:t>
      </w:r>
    </w:p>
    <w:p w14:paraId="3558629B" w14:textId="509B2659" w:rsidR="006F5C03" w:rsidRPr="00B24AAE" w:rsidRDefault="006F5C03" w:rsidP="006F5C03">
      <w:pPr>
        <w:rPr>
          <w:rFonts w:cstheme="minorHAnsi"/>
        </w:rPr>
      </w:pPr>
      <w:r w:rsidRPr="00B24AAE">
        <w:rPr>
          <w:rFonts w:cstheme="minorHAnsi"/>
          <w:b/>
        </w:rPr>
        <w:t xml:space="preserve">Procédure d’urgence en cas de suspicion ou d’infection au </w:t>
      </w:r>
      <w:r w:rsidR="00BB063A" w:rsidRPr="00B24AAE">
        <w:rPr>
          <w:rFonts w:cstheme="minorHAnsi"/>
          <w:b/>
        </w:rPr>
        <w:t>COVID</w:t>
      </w:r>
      <w:r w:rsidRPr="00B24AAE">
        <w:rPr>
          <w:rFonts w:cstheme="minorHAnsi"/>
          <w:b/>
        </w:rPr>
        <w:t>-19 </w:t>
      </w:r>
      <w:r w:rsidRPr="00B24AAE">
        <w:rPr>
          <w:rFonts w:cstheme="minorHAnsi"/>
        </w:rPr>
        <w:t>: En cas de suspicion, l’opérateur doit se référer au protocole « gestion de cas » publié sur le site de l’ONE ainsi que sur le site du service jeunesse et annexé au présent protocole.</w:t>
      </w:r>
    </w:p>
    <w:p w14:paraId="1ACBA3F6" w14:textId="6B1B0836" w:rsidR="006F5C03" w:rsidRPr="00B24AAE" w:rsidRDefault="006F5C03" w:rsidP="006F5C03">
      <w:pPr>
        <w:rPr>
          <w:rFonts w:cstheme="minorHAnsi"/>
        </w:rPr>
      </w:pPr>
      <w:r w:rsidRPr="00B24AAE">
        <w:rPr>
          <w:rFonts w:cstheme="minorHAnsi"/>
        </w:rPr>
        <w:t xml:space="preserve">Si un encadrant ou participant présente des signes cliniques liés au </w:t>
      </w:r>
      <w:r w:rsidR="00BB063A" w:rsidRPr="00B24AAE">
        <w:rPr>
          <w:rFonts w:cstheme="minorHAnsi"/>
        </w:rPr>
        <w:t>COVID</w:t>
      </w:r>
      <w:r w:rsidRPr="00B24AAE">
        <w:rPr>
          <w:rFonts w:cstheme="minorHAnsi"/>
        </w:rPr>
        <w:t>-19, il reste à la maison et contacte son médecin traitant.</w:t>
      </w:r>
    </w:p>
    <w:p w14:paraId="115DCB11" w14:textId="1D219EF5" w:rsidR="006F5C03" w:rsidRPr="00B24AAE" w:rsidRDefault="006F5C03" w:rsidP="006F5C03">
      <w:pPr>
        <w:rPr>
          <w:rFonts w:cstheme="minorHAnsi"/>
        </w:rPr>
      </w:pPr>
      <w:r w:rsidRPr="00B24AAE">
        <w:rPr>
          <w:rFonts w:cstheme="minorHAnsi"/>
        </w:rPr>
        <w:lastRenderedPageBreak/>
        <w:t>Si les symptômes apparaissent en cours d’activités, la personne doit être isolée en attendant qu’on vienne la chercher</w:t>
      </w:r>
      <w:r w:rsidR="00BB063A" w:rsidRPr="00B24AAE">
        <w:rPr>
          <w:rFonts w:cstheme="minorHAnsi"/>
        </w:rPr>
        <w:t xml:space="preserve"> (voir plus haut)</w:t>
      </w:r>
      <w:r w:rsidRPr="00B24AAE">
        <w:rPr>
          <w:rFonts w:cstheme="minorHAnsi"/>
        </w:rPr>
        <w:t>.</w:t>
      </w:r>
    </w:p>
    <w:p w14:paraId="56441594" w14:textId="77777777" w:rsidR="006F5C03" w:rsidRPr="00B24AAE" w:rsidRDefault="006F5C03" w:rsidP="006F5C03">
      <w:pPr>
        <w:rPr>
          <w:rFonts w:cstheme="minorHAnsi"/>
        </w:rPr>
      </w:pPr>
      <w:r w:rsidRPr="00B24AAE">
        <w:rPr>
          <w:rFonts w:cstheme="minorHAnsi"/>
          <w:b/>
        </w:rPr>
        <w:t>Activités sportives </w:t>
      </w:r>
      <w:r w:rsidRPr="00B24AAE">
        <w:rPr>
          <w:rFonts w:cstheme="minorHAnsi"/>
        </w:rPr>
        <w:t xml:space="preserve">: </w:t>
      </w:r>
      <w:r w:rsidR="00DE241F" w:rsidRPr="00B24AAE">
        <w:rPr>
          <w:rFonts w:cstheme="minorHAnsi"/>
        </w:rPr>
        <w:t xml:space="preserve">Se référer aux protocoles sport </w:t>
      </w:r>
      <w:hyperlink r:id="rId16" w:history="1">
        <w:r w:rsidR="00DE241F" w:rsidRPr="00B24AAE">
          <w:rPr>
            <w:rStyle w:val="Lienhypertexte"/>
            <w:rFonts w:cstheme="minorHAnsi"/>
          </w:rPr>
          <w:t>http://www.sport-adeps.be/index.php?id=8719</w:t>
        </w:r>
      </w:hyperlink>
    </w:p>
    <w:p w14:paraId="0CFCB6C5" w14:textId="16248F4B" w:rsidR="006F5C03" w:rsidRPr="00B24AAE" w:rsidRDefault="006F5C03" w:rsidP="006F5C03">
      <w:pPr>
        <w:rPr>
          <w:rFonts w:cstheme="minorHAnsi"/>
        </w:rPr>
      </w:pPr>
      <w:r w:rsidRPr="00B24AAE">
        <w:rPr>
          <w:rFonts w:cstheme="minorHAnsi"/>
          <w:b/>
        </w:rPr>
        <w:t>Recommandations sanitaires et mesures d’hygiène</w:t>
      </w:r>
      <w:r w:rsidRPr="00B24AAE">
        <w:rPr>
          <w:rFonts w:cstheme="minorHAnsi"/>
        </w:rPr>
        <w:t> : elles font l’objet d’une annexe à ce document.</w:t>
      </w:r>
    </w:p>
    <w:p w14:paraId="55FC5B89" w14:textId="59BA7623" w:rsidR="006F5C03" w:rsidRPr="00B24AAE" w:rsidRDefault="00721463" w:rsidP="008C3028">
      <w:pPr>
        <w:rPr>
          <w:rFonts w:cstheme="minorHAnsi"/>
        </w:rPr>
      </w:pPr>
      <w:r w:rsidRPr="00B24AAE">
        <w:rPr>
          <w:rFonts w:cstheme="minorHAnsi"/>
          <w:b/>
        </w:rPr>
        <w:t xml:space="preserve">Evènement </w:t>
      </w:r>
      <w:r w:rsidR="0099467C" w:rsidRPr="00B24AAE">
        <w:rPr>
          <w:rFonts w:cstheme="minorHAnsi"/>
          <w:b/>
        </w:rPr>
        <w:t>organisé par un</w:t>
      </w:r>
      <w:r w:rsidR="00B24AAE">
        <w:rPr>
          <w:rFonts w:cstheme="minorHAnsi"/>
          <w:b/>
        </w:rPr>
        <w:t>e</w:t>
      </w:r>
      <w:r w:rsidR="0099467C" w:rsidRPr="00B24AAE">
        <w:rPr>
          <w:rFonts w:cstheme="minorHAnsi"/>
          <w:b/>
        </w:rPr>
        <w:t xml:space="preserve"> OJ ou un CJ </w:t>
      </w:r>
      <w:r w:rsidRPr="00B24AAE">
        <w:rPr>
          <w:rFonts w:cstheme="minorHAnsi"/>
          <w:b/>
        </w:rPr>
        <w:t xml:space="preserve">avec public : </w:t>
      </w:r>
      <w:r w:rsidRPr="00B24AAE">
        <w:rPr>
          <w:rFonts w:cstheme="minorHAnsi"/>
        </w:rPr>
        <w:t xml:space="preserve">La règle est de maximum 200 personnes en intérieur et 400 personnes en extérieur. Au-delà de ces mesures, il est possible pour les évènements de plus grande taille de demander une dérogation. Pour ce faire, il est demandé à l’organisateur de préparer un protocole spécifique pour l’évènement et de le faire valider par les autorités locales </w:t>
      </w:r>
      <w:r w:rsidR="007E1680" w:rsidRPr="00B24AAE">
        <w:rPr>
          <w:rFonts w:cstheme="minorHAnsi"/>
        </w:rPr>
        <w:t xml:space="preserve">ainsi que par un virologue </w:t>
      </w:r>
      <w:r w:rsidRPr="00B24AAE">
        <w:rPr>
          <w:rFonts w:cstheme="minorHAnsi"/>
        </w:rPr>
        <w:t xml:space="preserve">et de le soumettre à la Ministre. </w:t>
      </w:r>
    </w:p>
    <w:p w14:paraId="4D508AE8" w14:textId="77777777" w:rsidR="00F23C83" w:rsidRPr="00B24AAE" w:rsidRDefault="00867A99" w:rsidP="000E3FB0">
      <w:pPr>
        <w:pStyle w:val="Titre3"/>
        <w:rPr>
          <w:rFonts w:cstheme="minorHAnsi"/>
          <w:u w:val="single"/>
        </w:rPr>
      </w:pPr>
      <w:bookmarkStart w:id="16" w:name="_Toc50225866"/>
      <w:r w:rsidRPr="00B24AAE">
        <w:rPr>
          <w:rFonts w:cstheme="minorHAnsi"/>
          <w:u w:val="single"/>
        </w:rPr>
        <w:t>Mesures spécifiques lié</w:t>
      </w:r>
      <w:r w:rsidR="00B642D8" w:rsidRPr="00B24AAE">
        <w:rPr>
          <w:rFonts w:cstheme="minorHAnsi"/>
          <w:u w:val="single"/>
        </w:rPr>
        <w:t>e</w:t>
      </w:r>
      <w:r w:rsidRPr="00B24AAE">
        <w:rPr>
          <w:rFonts w:cstheme="minorHAnsi"/>
          <w:u w:val="single"/>
        </w:rPr>
        <w:t>s aux types d’activités</w:t>
      </w:r>
      <w:bookmarkEnd w:id="16"/>
    </w:p>
    <w:p w14:paraId="25EDD4F4" w14:textId="77777777" w:rsidR="005B3CE7" w:rsidRPr="00B24AAE" w:rsidRDefault="005B3CE7" w:rsidP="00D50866">
      <w:pPr>
        <w:pStyle w:val="Titre4"/>
        <w:rPr>
          <w:rFonts w:cstheme="minorHAnsi"/>
          <w:u w:val="dotted"/>
        </w:rPr>
      </w:pPr>
      <w:r w:rsidRPr="00B24AAE">
        <w:rPr>
          <w:rFonts w:cstheme="minorHAnsi"/>
          <w:u w:val="dotted"/>
        </w:rPr>
        <w:t xml:space="preserve">Activités sur </w:t>
      </w:r>
      <w:r w:rsidR="00814C3D" w:rsidRPr="00B24AAE">
        <w:rPr>
          <w:rFonts w:cstheme="minorHAnsi"/>
          <w:u w:val="dotted"/>
        </w:rPr>
        <w:t>le lieu habituel d’activités</w:t>
      </w:r>
    </w:p>
    <w:p w14:paraId="300F52FB" w14:textId="432374C4" w:rsidR="001614FE" w:rsidRPr="00B24AAE" w:rsidRDefault="008C3028" w:rsidP="008C3028">
      <w:pPr>
        <w:rPr>
          <w:rFonts w:cstheme="minorHAnsi"/>
        </w:rPr>
      </w:pPr>
      <w:r w:rsidRPr="00B24AAE">
        <w:rPr>
          <w:rFonts w:cstheme="minorHAnsi"/>
          <w:b/>
        </w:rPr>
        <w:t>Capacité d’accueil</w:t>
      </w:r>
      <w:r w:rsidRPr="00B24AAE">
        <w:rPr>
          <w:rFonts w:cstheme="minorHAnsi"/>
        </w:rPr>
        <w:t xml:space="preserve">: </w:t>
      </w:r>
      <w:r w:rsidR="001614FE" w:rsidRPr="00B24AAE">
        <w:rPr>
          <w:rFonts w:cstheme="minorHAnsi"/>
        </w:rPr>
        <w:t>Les opérateurs peuv</w:t>
      </w:r>
      <w:r w:rsidR="00B24AAE">
        <w:rPr>
          <w:rFonts w:cstheme="minorHAnsi"/>
        </w:rPr>
        <w:t>ent accueillir d</w:t>
      </w:r>
      <w:r w:rsidR="001614FE" w:rsidRPr="00B24AAE">
        <w:rPr>
          <w:rFonts w:cstheme="minorHAnsi"/>
        </w:rPr>
        <w:t xml:space="preserve">es </w:t>
      </w:r>
      <w:r w:rsidR="0099467C" w:rsidRPr="00B24AAE">
        <w:rPr>
          <w:rFonts w:cstheme="minorHAnsi"/>
        </w:rPr>
        <w:t xml:space="preserve">groupes </w:t>
      </w:r>
      <w:r w:rsidR="001614FE" w:rsidRPr="00B24AAE">
        <w:rPr>
          <w:rFonts w:cstheme="minorHAnsi"/>
        </w:rPr>
        <w:t>de 50 personnes</w:t>
      </w:r>
      <w:r w:rsidR="00B24AAE">
        <w:rPr>
          <w:rFonts w:cstheme="minorHAnsi"/>
        </w:rPr>
        <w:t xml:space="preserve"> maximum</w:t>
      </w:r>
      <w:r w:rsidR="001614FE" w:rsidRPr="00B24AAE">
        <w:rPr>
          <w:rFonts w:cstheme="minorHAnsi"/>
        </w:rPr>
        <w:t>, par</w:t>
      </w:r>
      <w:r w:rsidR="00B24AAE">
        <w:rPr>
          <w:rFonts w:cstheme="minorHAnsi"/>
        </w:rPr>
        <w:t>ticipants et encadrants compris.</w:t>
      </w:r>
    </w:p>
    <w:p w14:paraId="56EF45D1" w14:textId="77777777" w:rsidR="008C3028" w:rsidRPr="00B24AAE" w:rsidRDefault="008C3028" w:rsidP="008C3028">
      <w:pPr>
        <w:rPr>
          <w:rFonts w:cstheme="minorHAnsi"/>
        </w:rPr>
      </w:pPr>
      <w:r w:rsidRPr="00B24AAE">
        <w:rPr>
          <w:rFonts w:cstheme="minorHAnsi"/>
          <w:b/>
        </w:rPr>
        <w:t>Repas du midi/collation</w:t>
      </w:r>
      <w:r w:rsidRPr="00B24AAE">
        <w:rPr>
          <w:rFonts w:cstheme="minorHAnsi"/>
        </w:rPr>
        <w:t> : des repas peuvent être servis aux participants que ce soient des mets chauds ou froids. L’utilisation d’un réfectoire est autorisée.</w:t>
      </w:r>
      <w:r w:rsidR="00566F07" w:rsidRPr="00B24AAE">
        <w:rPr>
          <w:rFonts w:cstheme="minorHAnsi"/>
        </w:rPr>
        <w:t xml:space="preserve"> Les mesures en vigueur dans l’HORECA sont d’application. </w:t>
      </w:r>
    </w:p>
    <w:p w14:paraId="34564C93" w14:textId="77777777" w:rsidR="008C3028" w:rsidRPr="00B24AAE" w:rsidRDefault="008C3028" w:rsidP="008C3028">
      <w:pPr>
        <w:rPr>
          <w:rFonts w:cstheme="minorHAnsi"/>
        </w:rPr>
      </w:pPr>
      <w:r w:rsidRPr="00B24AAE">
        <w:rPr>
          <w:rFonts w:cstheme="minorHAnsi"/>
          <w:b/>
        </w:rPr>
        <w:t>Distance sociale (&lt;1.5m) et masques bu</w:t>
      </w:r>
      <w:r w:rsidR="00E80BCA" w:rsidRPr="00B24AAE">
        <w:rPr>
          <w:rFonts w:cstheme="minorHAnsi"/>
          <w:b/>
        </w:rPr>
        <w:t>c</w:t>
      </w:r>
      <w:r w:rsidRPr="00B24AAE">
        <w:rPr>
          <w:rFonts w:cstheme="minorHAnsi"/>
          <w:b/>
        </w:rPr>
        <w:t>caux</w:t>
      </w:r>
      <w:r w:rsidRPr="00B24AAE">
        <w:rPr>
          <w:rFonts w:cstheme="minorHAnsi"/>
        </w:rPr>
        <w:t xml:space="preserve">: Le masque est porté par les encadrants. Il n’y a pas de port du masque pour </w:t>
      </w:r>
      <w:r w:rsidR="00E34BB1" w:rsidRPr="00B24AAE">
        <w:rPr>
          <w:rFonts w:cstheme="minorHAnsi"/>
        </w:rPr>
        <w:t>les participants de moins de 12 ans</w:t>
      </w:r>
      <w:r w:rsidR="00306B2A" w:rsidRPr="00B24AAE">
        <w:rPr>
          <w:rFonts w:cstheme="minorHAnsi"/>
        </w:rPr>
        <w:t xml:space="preserve">. </w:t>
      </w:r>
      <w:r w:rsidRPr="00B24AAE">
        <w:rPr>
          <w:rFonts w:cstheme="minorHAnsi"/>
        </w:rPr>
        <w:t xml:space="preserve">Pour les participants </w:t>
      </w:r>
      <w:r w:rsidR="00E80BCA" w:rsidRPr="00B24AAE">
        <w:rPr>
          <w:rFonts w:cstheme="minorHAnsi"/>
        </w:rPr>
        <w:t>de plus de 12 ans (+18 ans compris)</w:t>
      </w:r>
      <w:r w:rsidR="007A563D" w:rsidRPr="00B24AAE">
        <w:rPr>
          <w:rFonts w:cstheme="minorHAnsi"/>
        </w:rPr>
        <w:t xml:space="preserve"> en intérieur</w:t>
      </w:r>
      <w:r w:rsidRPr="00B24AAE">
        <w:rPr>
          <w:rFonts w:cstheme="minorHAnsi"/>
        </w:rPr>
        <w:t xml:space="preserve">, le port du masque est </w:t>
      </w:r>
      <w:r w:rsidR="00566F07" w:rsidRPr="00B24AAE">
        <w:rPr>
          <w:rFonts w:cstheme="minorHAnsi"/>
        </w:rPr>
        <w:t>obligatoire</w:t>
      </w:r>
      <w:r w:rsidRPr="00B24AAE">
        <w:rPr>
          <w:rFonts w:cstheme="minorHAnsi"/>
        </w:rPr>
        <w:t>.</w:t>
      </w:r>
      <w:r w:rsidR="007A563D" w:rsidRPr="00B24AAE">
        <w:rPr>
          <w:rFonts w:cstheme="minorHAnsi"/>
        </w:rPr>
        <w:t xml:space="preserve"> Pour les activités extérieures</w:t>
      </w:r>
      <w:r w:rsidR="001F2AAF" w:rsidRPr="00B24AAE">
        <w:rPr>
          <w:rFonts w:cstheme="minorHAnsi"/>
        </w:rPr>
        <w:t xml:space="preserve"> dans les lieux publics</w:t>
      </w:r>
      <w:r w:rsidR="007A563D" w:rsidRPr="00B24AAE">
        <w:rPr>
          <w:rFonts w:cstheme="minorHAnsi"/>
        </w:rPr>
        <w:t xml:space="preserve">, il faut se référer aux mesures </w:t>
      </w:r>
      <w:r w:rsidR="001F2AAF" w:rsidRPr="00B24AAE">
        <w:rPr>
          <w:rFonts w:cstheme="minorHAnsi"/>
        </w:rPr>
        <w:t>mises en place</w:t>
      </w:r>
      <w:r w:rsidR="007A563D" w:rsidRPr="00B24AAE">
        <w:rPr>
          <w:rFonts w:cstheme="minorHAnsi"/>
        </w:rPr>
        <w:t xml:space="preserve"> par les autorités communales. </w:t>
      </w:r>
    </w:p>
    <w:p w14:paraId="6DC48196" w14:textId="0BA0636C" w:rsidR="008C3028" w:rsidRPr="00B24AAE" w:rsidRDefault="008C3028" w:rsidP="008C3028">
      <w:pPr>
        <w:rPr>
          <w:rFonts w:cstheme="minorHAnsi"/>
        </w:rPr>
      </w:pPr>
      <w:r w:rsidRPr="00B24AAE">
        <w:rPr>
          <w:rFonts w:cstheme="minorHAnsi"/>
          <w:b/>
        </w:rPr>
        <w:t xml:space="preserve">Transport </w:t>
      </w:r>
      <w:r w:rsidR="00994668" w:rsidRPr="00B24AAE">
        <w:rPr>
          <w:rFonts w:cstheme="minorHAnsi"/>
          <w:b/>
        </w:rPr>
        <w:t xml:space="preserve">vers/depuis </w:t>
      </w:r>
      <w:r w:rsidR="00E80BCA" w:rsidRPr="00B24AAE">
        <w:rPr>
          <w:rFonts w:cstheme="minorHAnsi"/>
          <w:b/>
        </w:rPr>
        <w:t>le lieu habituel d’activités</w:t>
      </w:r>
      <w:r w:rsidRPr="00B24AAE">
        <w:rPr>
          <w:rFonts w:cstheme="minorHAnsi"/>
        </w:rPr>
        <w:t xml:space="preserve"> : Le conducteur doit porter le masque </w:t>
      </w:r>
      <w:r w:rsidR="00637A68" w:rsidRPr="00B24AAE">
        <w:rPr>
          <w:rFonts w:cstheme="minorHAnsi"/>
        </w:rPr>
        <w:t xml:space="preserve"> (sauf si séparation plexiglas) </w:t>
      </w:r>
      <w:r w:rsidRPr="00B24AAE">
        <w:rPr>
          <w:rFonts w:cstheme="minorHAnsi"/>
        </w:rPr>
        <w:t>lors d</w:t>
      </w:r>
      <w:r w:rsidR="0099467C" w:rsidRPr="00B24AAE">
        <w:rPr>
          <w:rFonts w:cstheme="minorHAnsi"/>
        </w:rPr>
        <w:t>u</w:t>
      </w:r>
      <w:r w:rsidRPr="00B24AAE">
        <w:rPr>
          <w:rFonts w:cstheme="minorHAnsi"/>
        </w:rPr>
        <w:t xml:space="preserve"> transport de participants </w:t>
      </w:r>
      <w:r w:rsidR="00E80BCA" w:rsidRPr="00B24AAE">
        <w:rPr>
          <w:rFonts w:cstheme="minorHAnsi"/>
        </w:rPr>
        <w:t>depuis le lieu habituel d’activités</w:t>
      </w:r>
      <w:r w:rsidRPr="00B24AAE">
        <w:rPr>
          <w:rFonts w:cstheme="minorHAnsi"/>
        </w:rPr>
        <w:t xml:space="preserve">. </w:t>
      </w:r>
    </w:p>
    <w:p w14:paraId="26AC3DB2" w14:textId="77777777" w:rsidR="005D156F" w:rsidRPr="00B24AAE" w:rsidRDefault="005D156F" w:rsidP="008C3028">
      <w:pPr>
        <w:rPr>
          <w:rFonts w:cstheme="minorHAnsi"/>
        </w:rPr>
      </w:pPr>
      <w:r w:rsidRPr="00B24AAE">
        <w:rPr>
          <w:rFonts w:cstheme="minorHAnsi"/>
        </w:rPr>
        <w:t>Si lors de vos transports, vous faites appel à une entreprise (location de car, STIB, TEC, etc.), les conditions d’utilisation propre à l’entreprise sont à respecter.</w:t>
      </w:r>
    </w:p>
    <w:p w14:paraId="38C7A636" w14:textId="77777777" w:rsidR="005D156F" w:rsidRPr="00B24AAE" w:rsidRDefault="008C3028" w:rsidP="005D156F">
      <w:pPr>
        <w:rPr>
          <w:rFonts w:cstheme="minorHAnsi"/>
        </w:rPr>
      </w:pPr>
      <w:r w:rsidRPr="00B24AAE">
        <w:rPr>
          <w:rFonts w:cstheme="minorHAnsi"/>
          <w:b/>
        </w:rPr>
        <w:t>Accueil des parents (si l’âge du participant le nécessite)</w:t>
      </w:r>
      <w:r w:rsidRPr="00B24AAE">
        <w:rPr>
          <w:rFonts w:cstheme="minorHAnsi"/>
        </w:rPr>
        <w:t xml:space="preserve"> : </w:t>
      </w:r>
    </w:p>
    <w:p w14:paraId="5E404992" w14:textId="1F9F7748" w:rsidR="0091457B" w:rsidRPr="00B24AAE" w:rsidRDefault="005D156F" w:rsidP="0091457B">
      <w:pPr>
        <w:rPr>
          <w:rFonts w:cstheme="minorHAnsi"/>
        </w:rPr>
      </w:pPr>
      <w:r w:rsidRPr="00B24AAE">
        <w:rPr>
          <w:rFonts w:cstheme="minorHAnsi"/>
        </w:rPr>
        <w:t>Les consignes sanitaires seront explicitées au</w:t>
      </w:r>
      <w:r w:rsidR="001629BB">
        <w:rPr>
          <w:rFonts w:cstheme="minorHAnsi"/>
        </w:rPr>
        <w:t>x</w:t>
      </w:r>
      <w:r w:rsidRPr="00B24AAE">
        <w:rPr>
          <w:rFonts w:cstheme="minorHAnsi"/>
        </w:rPr>
        <w:t xml:space="preserve"> parent</w:t>
      </w:r>
      <w:r w:rsidR="001629BB">
        <w:rPr>
          <w:rFonts w:cstheme="minorHAnsi"/>
        </w:rPr>
        <w:t>s</w:t>
      </w:r>
      <w:r w:rsidRPr="00B24AAE">
        <w:rPr>
          <w:rFonts w:cstheme="minorHAnsi"/>
        </w:rPr>
        <w:t xml:space="preserve"> lors de la réalisation de la première activité.  Un protocole simplifié  réalisé par les structures, les opérateurs, etc. est transmis aux parents du participant s’il a moins de 18 ans et aux participants de plus de 18 ans le plus rapidement possible par différents canaux tenant compte des spécificités et de l’environnement des familles (mails, document envoyé par courrier, donné en mains propres, etc.). </w:t>
      </w:r>
    </w:p>
    <w:p w14:paraId="63534BB7" w14:textId="77777777" w:rsidR="008C3028" w:rsidRPr="00B24AAE" w:rsidRDefault="008C3028" w:rsidP="008C3028">
      <w:pPr>
        <w:rPr>
          <w:rFonts w:cstheme="minorHAnsi"/>
        </w:rPr>
      </w:pPr>
      <w:r w:rsidRPr="00B24AAE">
        <w:rPr>
          <w:rFonts w:cstheme="minorHAnsi"/>
        </w:rPr>
        <w:t>Dans le cas où les participants sont amenés au lieu d’activité par leur parent, il est indispensable d’éviter les regroupements. Il se peut qu’un aménagement des entrées et des sorties soit nécessaire en cas de regroupement de parents. S’il n’y a pas de regroupement</w:t>
      </w:r>
      <w:r w:rsidR="00B642D8" w:rsidRPr="00B24AAE">
        <w:rPr>
          <w:rFonts w:cstheme="minorHAnsi"/>
        </w:rPr>
        <w:t>,</w:t>
      </w:r>
      <w:r w:rsidRPr="00B24AAE">
        <w:rPr>
          <w:rFonts w:cstheme="minorHAnsi"/>
        </w:rPr>
        <w:t xml:space="preserve"> mais que les parents se croisent, le respect des distanciations sociales est nécessaire. Si ce n’est pas possible, le port du masque est obligatoire.</w:t>
      </w:r>
    </w:p>
    <w:p w14:paraId="0D8C97FB" w14:textId="77777777" w:rsidR="00F23C83" w:rsidRPr="00B24AAE" w:rsidRDefault="00F23C83" w:rsidP="00F23C83">
      <w:pPr>
        <w:rPr>
          <w:rFonts w:cstheme="minorHAnsi"/>
        </w:rPr>
      </w:pPr>
      <w:r w:rsidRPr="00B24AAE">
        <w:rPr>
          <w:rFonts w:cstheme="minorHAnsi"/>
          <w:b/>
        </w:rPr>
        <w:lastRenderedPageBreak/>
        <w:t>Les soins </w:t>
      </w:r>
      <w:r w:rsidRPr="00B24AAE">
        <w:rPr>
          <w:rFonts w:cstheme="minorHAnsi"/>
        </w:rPr>
        <w:t xml:space="preserve">: si vous avez une organisation spécifique en matière de soin, elle peut être d’application en tenant compte du fait que le port du masque et le lavage des mains </w:t>
      </w:r>
      <w:r w:rsidR="00B642D8" w:rsidRPr="00B24AAE">
        <w:rPr>
          <w:rFonts w:cstheme="minorHAnsi"/>
        </w:rPr>
        <w:t>son</w:t>
      </w:r>
      <w:r w:rsidRPr="00B24AAE">
        <w:rPr>
          <w:rFonts w:cstheme="minorHAnsi"/>
        </w:rPr>
        <w:t>t indispensable</w:t>
      </w:r>
      <w:r w:rsidR="00B642D8" w:rsidRPr="00B24AAE">
        <w:rPr>
          <w:rFonts w:cstheme="minorHAnsi"/>
        </w:rPr>
        <w:t>s</w:t>
      </w:r>
      <w:r w:rsidRPr="00B24AAE">
        <w:rPr>
          <w:rFonts w:cstheme="minorHAnsi"/>
        </w:rPr>
        <w:t xml:space="preserve"> avant chaque soin.</w:t>
      </w:r>
    </w:p>
    <w:p w14:paraId="0C41C309" w14:textId="77777777" w:rsidR="005B3CE7" w:rsidRPr="00B24AAE" w:rsidRDefault="005B3CE7" w:rsidP="00D50866">
      <w:pPr>
        <w:pStyle w:val="Titre4"/>
        <w:rPr>
          <w:rFonts w:cstheme="minorHAnsi"/>
          <w:u w:val="dotted"/>
        </w:rPr>
      </w:pPr>
      <w:r w:rsidRPr="00B24AAE">
        <w:rPr>
          <w:rFonts w:cstheme="minorHAnsi"/>
          <w:u w:val="dotted"/>
        </w:rPr>
        <w:t>Activités extra-muros</w:t>
      </w:r>
    </w:p>
    <w:p w14:paraId="51E3E8B1" w14:textId="77777777" w:rsidR="003D5A75" w:rsidRPr="00B24AAE" w:rsidRDefault="003D5A75" w:rsidP="008C3028">
      <w:pPr>
        <w:rPr>
          <w:rFonts w:cstheme="minorHAnsi"/>
        </w:rPr>
      </w:pPr>
      <w:r w:rsidRPr="00B24AAE">
        <w:rPr>
          <w:rFonts w:cstheme="minorHAnsi"/>
        </w:rPr>
        <w:t xml:space="preserve">Ces activités sont, par définition, en dehors du lieu habituel de l’activité de l’organisation de jeunesse ou de centre de jeunes, elles doivent dès lors respecter les protocoles en vigueur dans d’autres secteurs en plus de celui de la jeunesse. </w:t>
      </w:r>
    </w:p>
    <w:p w14:paraId="2F629F86" w14:textId="77777777" w:rsidR="003D5A75" w:rsidRPr="00B24AAE" w:rsidRDefault="003D5A75" w:rsidP="003D5A75">
      <w:pPr>
        <w:spacing w:after="120"/>
        <w:rPr>
          <w:rFonts w:cstheme="minorHAnsi"/>
        </w:rPr>
      </w:pPr>
      <w:r w:rsidRPr="00B24AAE">
        <w:rPr>
          <w:rFonts w:cstheme="minorHAnsi"/>
        </w:rPr>
        <w:t xml:space="preserve">Exemples : </w:t>
      </w:r>
    </w:p>
    <w:p w14:paraId="758EAD9F" w14:textId="77777777" w:rsidR="003D5A75" w:rsidRPr="00B24AAE" w:rsidRDefault="003D5A75" w:rsidP="003D5A75">
      <w:pPr>
        <w:pStyle w:val="Paragraphedeliste"/>
        <w:numPr>
          <w:ilvl w:val="0"/>
          <w:numId w:val="25"/>
        </w:numPr>
        <w:rPr>
          <w:rFonts w:cstheme="minorHAnsi"/>
        </w:rPr>
      </w:pPr>
      <w:r w:rsidRPr="00B24AAE">
        <w:rPr>
          <w:rFonts w:cstheme="minorHAnsi"/>
        </w:rPr>
        <w:t xml:space="preserve">Congrès : il faut respecter le protocole pour la salle </w:t>
      </w:r>
    </w:p>
    <w:p w14:paraId="7DA793B6" w14:textId="77777777" w:rsidR="003D5A75" w:rsidRPr="00B24AAE" w:rsidRDefault="003D5A75" w:rsidP="003D5A75">
      <w:pPr>
        <w:pStyle w:val="Paragraphedeliste"/>
        <w:numPr>
          <w:ilvl w:val="0"/>
          <w:numId w:val="25"/>
        </w:numPr>
        <w:rPr>
          <w:rFonts w:cstheme="minorHAnsi"/>
        </w:rPr>
      </w:pPr>
      <w:r w:rsidRPr="00B24AAE">
        <w:rPr>
          <w:rFonts w:cstheme="minorHAnsi"/>
        </w:rPr>
        <w:t>Espace public : règles en matière d’occupation de l’espace public et mesures supplémentaires des autorités locales</w:t>
      </w:r>
    </w:p>
    <w:p w14:paraId="20DA9D23" w14:textId="77777777" w:rsidR="00FA1B84" w:rsidRPr="00B24AAE" w:rsidRDefault="00FA1B84" w:rsidP="003D5A75">
      <w:pPr>
        <w:pStyle w:val="Paragraphedeliste"/>
        <w:numPr>
          <w:ilvl w:val="0"/>
          <w:numId w:val="25"/>
        </w:numPr>
        <w:rPr>
          <w:rFonts w:cstheme="minorHAnsi"/>
        </w:rPr>
      </w:pPr>
      <w:r w:rsidRPr="00B24AAE">
        <w:rPr>
          <w:rFonts w:cstheme="minorHAnsi"/>
        </w:rPr>
        <w:t xml:space="preserve">… </w:t>
      </w:r>
    </w:p>
    <w:p w14:paraId="7DCB1077" w14:textId="2BA7D349" w:rsidR="001614FE" w:rsidRPr="00B24AAE" w:rsidRDefault="008C3028" w:rsidP="008C3028">
      <w:pPr>
        <w:rPr>
          <w:rFonts w:cstheme="minorHAnsi"/>
        </w:rPr>
      </w:pPr>
      <w:r w:rsidRPr="00B24AAE">
        <w:rPr>
          <w:rFonts w:cstheme="minorHAnsi"/>
          <w:b/>
        </w:rPr>
        <w:t>Capacité d’accueil</w:t>
      </w:r>
      <w:r w:rsidR="006D6378">
        <w:rPr>
          <w:rFonts w:cstheme="minorHAnsi"/>
          <w:b/>
        </w:rPr>
        <w:t xml:space="preserve"> </w:t>
      </w:r>
      <w:r w:rsidRPr="00B24AAE">
        <w:rPr>
          <w:rFonts w:cstheme="minorHAnsi"/>
        </w:rPr>
        <w:t xml:space="preserve">: </w:t>
      </w:r>
      <w:r w:rsidR="001614FE" w:rsidRPr="00B24AAE">
        <w:rPr>
          <w:rFonts w:cstheme="minorHAnsi"/>
        </w:rPr>
        <w:t xml:space="preserve">les opérateurs peuvent accueillir </w:t>
      </w:r>
      <w:r w:rsidR="006D6378">
        <w:rPr>
          <w:rFonts w:cstheme="minorHAnsi"/>
        </w:rPr>
        <w:t>d</w:t>
      </w:r>
      <w:r w:rsidR="001614FE" w:rsidRPr="00B24AAE">
        <w:rPr>
          <w:rFonts w:cstheme="minorHAnsi"/>
        </w:rPr>
        <w:t xml:space="preserve">es </w:t>
      </w:r>
      <w:r w:rsidR="00345ADC">
        <w:rPr>
          <w:rFonts w:cstheme="minorHAnsi"/>
        </w:rPr>
        <w:t>groupes</w:t>
      </w:r>
      <w:r w:rsidR="001614FE" w:rsidRPr="00B24AAE">
        <w:rPr>
          <w:rFonts w:cstheme="minorHAnsi"/>
        </w:rPr>
        <w:t xml:space="preserve"> de 50 personnes</w:t>
      </w:r>
      <w:r w:rsidR="006D6378">
        <w:rPr>
          <w:rFonts w:cstheme="minorHAnsi"/>
        </w:rPr>
        <w:t xml:space="preserve"> maximum</w:t>
      </w:r>
      <w:r w:rsidR="001614FE" w:rsidRPr="00B24AAE">
        <w:rPr>
          <w:rFonts w:cstheme="minorHAnsi"/>
        </w:rPr>
        <w:t xml:space="preserve">, participants et encadrants compris sont à respecter. </w:t>
      </w:r>
    </w:p>
    <w:p w14:paraId="7243B3BE" w14:textId="77777777" w:rsidR="008C3028" w:rsidRPr="00B24AAE" w:rsidRDefault="008C3028" w:rsidP="008C3028">
      <w:pPr>
        <w:rPr>
          <w:rFonts w:cstheme="minorHAnsi"/>
        </w:rPr>
      </w:pPr>
      <w:r w:rsidRPr="00B24AAE">
        <w:rPr>
          <w:rFonts w:cstheme="minorHAnsi"/>
          <w:b/>
        </w:rPr>
        <w:t>Repas du midi/collation</w:t>
      </w:r>
      <w:r w:rsidRPr="00B24AAE">
        <w:rPr>
          <w:rFonts w:cstheme="minorHAnsi"/>
        </w:rPr>
        <w:t> : des repas peuvent être servis aux participants que ce soient des mets chauds ou froids. L’utilisation d’un réfectoire est autorisée.</w:t>
      </w:r>
      <w:r w:rsidR="005C09D8" w:rsidRPr="00B24AAE">
        <w:rPr>
          <w:rFonts w:cstheme="minorHAnsi"/>
        </w:rPr>
        <w:t xml:space="preserve"> </w:t>
      </w:r>
      <w:r w:rsidR="001F2AAF" w:rsidRPr="00B24AAE">
        <w:rPr>
          <w:rFonts w:cstheme="minorHAnsi"/>
        </w:rPr>
        <w:t xml:space="preserve">Les mesures en vigueur dans l’HORECA sont d’application. </w:t>
      </w:r>
    </w:p>
    <w:p w14:paraId="2A536C72" w14:textId="77777777" w:rsidR="008C3028" w:rsidRPr="00B24AAE" w:rsidRDefault="008C3028" w:rsidP="008C3028">
      <w:pPr>
        <w:rPr>
          <w:rFonts w:cstheme="minorHAnsi"/>
        </w:rPr>
      </w:pPr>
      <w:r w:rsidRPr="00B24AAE">
        <w:rPr>
          <w:rFonts w:cstheme="minorHAnsi"/>
          <w:b/>
        </w:rPr>
        <w:t xml:space="preserve">Distance sociale (&lt;1.5m) et masques </w:t>
      </w:r>
      <w:r w:rsidR="005D156F" w:rsidRPr="00B24AAE">
        <w:rPr>
          <w:rFonts w:cstheme="minorHAnsi"/>
          <w:b/>
        </w:rPr>
        <w:t>buccaux</w:t>
      </w:r>
      <w:r w:rsidRPr="00B24AAE">
        <w:rPr>
          <w:rFonts w:cstheme="minorHAnsi"/>
        </w:rPr>
        <w:t>: Le masq</w:t>
      </w:r>
      <w:r w:rsidR="001F2AAF" w:rsidRPr="00B24AAE">
        <w:rPr>
          <w:rFonts w:cstheme="minorHAnsi"/>
        </w:rPr>
        <w:t xml:space="preserve">ue est porté par les encadrants. </w:t>
      </w:r>
      <w:r w:rsidRPr="00B24AAE">
        <w:rPr>
          <w:rFonts w:cstheme="minorHAnsi"/>
        </w:rPr>
        <w:t xml:space="preserve">Il n’y a pas de port du masque pour </w:t>
      </w:r>
      <w:r w:rsidR="00306B2A" w:rsidRPr="00B24AAE">
        <w:rPr>
          <w:rFonts w:cstheme="minorHAnsi"/>
        </w:rPr>
        <w:t>les participants de moins de 12 ans</w:t>
      </w:r>
      <w:r w:rsidRPr="00B24AAE">
        <w:rPr>
          <w:rFonts w:cstheme="minorHAnsi"/>
        </w:rPr>
        <w:t xml:space="preserve">. Pour les participants </w:t>
      </w:r>
      <w:r w:rsidR="001F2AAF" w:rsidRPr="00B24AAE">
        <w:rPr>
          <w:rFonts w:cstheme="minorHAnsi"/>
        </w:rPr>
        <w:t>de plus de 12 ans (+ 18 ans compris)</w:t>
      </w:r>
      <w:r w:rsidR="00306B2A" w:rsidRPr="00B24AAE">
        <w:rPr>
          <w:rFonts w:cstheme="minorHAnsi"/>
        </w:rPr>
        <w:t xml:space="preserve"> en intérieur</w:t>
      </w:r>
      <w:r w:rsidRPr="00B24AAE">
        <w:rPr>
          <w:rFonts w:cstheme="minorHAnsi"/>
        </w:rPr>
        <w:t xml:space="preserve">, le port du masque est </w:t>
      </w:r>
      <w:r w:rsidR="005C09D8" w:rsidRPr="00B24AAE">
        <w:rPr>
          <w:rFonts w:cstheme="minorHAnsi"/>
        </w:rPr>
        <w:t>obligatoire</w:t>
      </w:r>
      <w:r w:rsidRPr="00B24AAE">
        <w:rPr>
          <w:rFonts w:cstheme="minorHAnsi"/>
        </w:rPr>
        <w:t>.</w:t>
      </w:r>
      <w:r w:rsidR="00306B2A" w:rsidRPr="00B24AAE">
        <w:rPr>
          <w:rFonts w:cstheme="minorHAnsi"/>
        </w:rPr>
        <w:t xml:space="preserve"> Pour les activités extérieures dans les lieux publics, il faut se référer aux mesures mises en place par les autorités communales.</w:t>
      </w:r>
    </w:p>
    <w:p w14:paraId="5D7424F5" w14:textId="77777777" w:rsidR="008C3028" w:rsidRPr="00B24AAE" w:rsidRDefault="008C3028" w:rsidP="008C3028">
      <w:pPr>
        <w:rPr>
          <w:rFonts w:cstheme="minorHAnsi"/>
        </w:rPr>
      </w:pPr>
      <w:r w:rsidRPr="00B24AAE">
        <w:rPr>
          <w:rFonts w:cstheme="minorHAnsi"/>
          <w:b/>
        </w:rPr>
        <w:t xml:space="preserve">Transport </w:t>
      </w:r>
      <w:r w:rsidR="00B40907" w:rsidRPr="00B24AAE">
        <w:rPr>
          <w:rFonts w:cstheme="minorHAnsi"/>
          <w:b/>
        </w:rPr>
        <w:t xml:space="preserve"> vers/depuis le lieu habituel d’activités</w:t>
      </w:r>
      <w:r w:rsidR="00B40907" w:rsidRPr="00B24AAE">
        <w:rPr>
          <w:rFonts w:cstheme="minorHAnsi"/>
        </w:rPr>
        <w:t> </w:t>
      </w:r>
      <w:r w:rsidRPr="00B24AAE">
        <w:rPr>
          <w:rFonts w:cstheme="minorHAnsi"/>
        </w:rPr>
        <w:t>: Le transport est possible et ne nécessite que très peu d’aménagement. Le conducteur doit porter le masque lors de transport de participants d’un établissement scolaire vers un lieu d’accueil. Cela en va de sécurité.</w:t>
      </w:r>
    </w:p>
    <w:p w14:paraId="4BBAB926" w14:textId="77777777" w:rsidR="005C09D8" w:rsidRPr="00B24AAE" w:rsidRDefault="005C09D8" w:rsidP="008C3028">
      <w:pPr>
        <w:rPr>
          <w:rFonts w:cstheme="minorHAnsi"/>
        </w:rPr>
      </w:pPr>
      <w:r w:rsidRPr="00B24AAE">
        <w:rPr>
          <w:rFonts w:cstheme="minorHAnsi"/>
        </w:rPr>
        <w:t>Si lors de vos transports, vous faites appel à une entreprise (location de car, STIB, TEC, etc.), les conditions d’utilisation propre à l’entreprise sont à respecter.</w:t>
      </w:r>
    </w:p>
    <w:p w14:paraId="555DC118" w14:textId="204360D1" w:rsidR="005D156F" w:rsidRPr="00B24AAE" w:rsidRDefault="008C3028" w:rsidP="005D156F">
      <w:pPr>
        <w:rPr>
          <w:rFonts w:cstheme="minorHAnsi"/>
        </w:rPr>
      </w:pPr>
      <w:r w:rsidRPr="00B24AAE">
        <w:rPr>
          <w:rFonts w:cstheme="minorHAnsi"/>
          <w:b/>
        </w:rPr>
        <w:t>Accueil des parents (si l’âge du participant le nécessite)</w:t>
      </w:r>
      <w:r w:rsidRPr="00B24AAE">
        <w:rPr>
          <w:rFonts w:cstheme="minorHAnsi"/>
        </w:rPr>
        <w:t xml:space="preserve"> : </w:t>
      </w:r>
      <w:r w:rsidR="005D156F" w:rsidRPr="00B24AAE">
        <w:rPr>
          <w:rFonts w:cstheme="minorHAnsi"/>
        </w:rPr>
        <w:t xml:space="preserve">Les consignes sanitaires seront explicitées </w:t>
      </w:r>
      <w:r w:rsidR="00E06F92" w:rsidRPr="00B24AAE">
        <w:rPr>
          <w:rFonts w:cstheme="minorHAnsi"/>
        </w:rPr>
        <w:t>au</w:t>
      </w:r>
      <w:r w:rsidR="00E06F92">
        <w:rPr>
          <w:rFonts w:cstheme="minorHAnsi"/>
        </w:rPr>
        <w:t xml:space="preserve">x </w:t>
      </w:r>
      <w:r w:rsidR="005D156F" w:rsidRPr="00B24AAE">
        <w:rPr>
          <w:rFonts w:cstheme="minorHAnsi"/>
        </w:rPr>
        <w:t>parent</w:t>
      </w:r>
      <w:r w:rsidR="00E06F92">
        <w:rPr>
          <w:rFonts w:cstheme="minorHAnsi"/>
        </w:rPr>
        <w:t>s</w:t>
      </w:r>
      <w:r w:rsidR="005D156F" w:rsidRPr="00B24AAE">
        <w:rPr>
          <w:rFonts w:cstheme="minorHAnsi"/>
        </w:rPr>
        <w:t xml:space="preserve"> lors de la réalisation de la première activité.  Un protocole simplifié  réalisé par les structures, les opérateurs, etc. est transmis aux parents du participant s’il a moins de 18 ans et aux participants de plus de 18 ans le plus rapidement possible par différents canaux tenant compte des spécificités et de l’environnement des familles (mails, document envoyé par courrier, donné en mains propres, etc.). </w:t>
      </w:r>
    </w:p>
    <w:p w14:paraId="08C58AD7" w14:textId="77777777" w:rsidR="0091457B" w:rsidRPr="00B24AAE" w:rsidRDefault="00973391" w:rsidP="0091457B">
      <w:pPr>
        <w:rPr>
          <w:rFonts w:cstheme="minorHAnsi"/>
        </w:rPr>
      </w:pPr>
      <w:r w:rsidRPr="00B24AAE">
        <w:rPr>
          <w:rFonts w:cstheme="minorHAnsi"/>
        </w:rPr>
        <w:t>Il peut être judicieux de s’associer aux informations transmises par le lieu d’activités.</w:t>
      </w:r>
    </w:p>
    <w:p w14:paraId="1D6C1AC5" w14:textId="77777777" w:rsidR="008C3028" w:rsidRPr="00B24AAE" w:rsidRDefault="008C3028" w:rsidP="008C3028">
      <w:pPr>
        <w:rPr>
          <w:rFonts w:cstheme="minorHAnsi"/>
        </w:rPr>
      </w:pPr>
      <w:r w:rsidRPr="00B24AAE">
        <w:rPr>
          <w:rFonts w:cstheme="minorHAnsi"/>
        </w:rPr>
        <w:t>Dans le cas où les participants sont amenés au lieu d’activité par leur parent, il est indispensable d’éviter les regroupements. Il se peut qu’un aménagement des entrées et des sorties soit nécessaire en cas de regroupement de parents. S’il n’y a pas de regroupement</w:t>
      </w:r>
      <w:r w:rsidR="00B642D8" w:rsidRPr="00B24AAE">
        <w:rPr>
          <w:rFonts w:cstheme="minorHAnsi"/>
        </w:rPr>
        <w:t>,</w:t>
      </w:r>
      <w:r w:rsidRPr="00B24AAE">
        <w:rPr>
          <w:rFonts w:cstheme="minorHAnsi"/>
        </w:rPr>
        <w:t xml:space="preserve"> mais que les parents se croisent, le respect des distanciations sociales est </w:t>
      </w:r>
      <w:r w:rsidR="005C09D8" w:rsidRPr="00B24AAE">
        <w:rPr>
          <w:rFonts w:cstheme="minorHAnsi"/>
        </w:rPr>
        <w:t>obligatoire ainsi que le port du masque.</w:t>
      </w:r>
    </w:p>
    <w:p w14:paraId="574BC80A" w14:textId="77777777" w:rsidR="00F23C83" w:rsidRPr="00B24AAE" w:rsidRDefault="00F23C83" w:rsidP="00F23C83">
      <w:pPr>
        <w:rPr>
          <w:rFonts w:cstheme="minorHAnsi"/>
        </w:rPr>
      </w:pPr>
      <w:r w:rsidRPr="00B24AAE">
        <w:rPr>
          <w:rFonts w:cstheme="minorHAnsi"/>
          <w:b/>
        </w:rPr>
        <w:lastRenderedPageBreak/>
        <w:t>Les soins </w:t>
      </w:r>
      <w:r w:rsidRPr="00B24AAE">
        <w:rPr>
          <w:rFonts w:cstheme="minorHAnsi"/>
        </w:rPr>
        <w:t xml:space="preserve">: si vous avez une organisation spécifique en matière de soin, elle peut être d’application en tenant compte du fait que le port du masque et le lavage des mains </w:t>
      </w:r>
      <w:r w:rsidR="00B642D8" w:rsidRPr="00B24AAE">
        <w:rPr>
          <w:rFonts w:cstheme="minorHAnsi"/>
        </w:rPr>
        <w:t>son</w:t>
      </w:r>
      <w:r w:rsidRPr="00B24AAE">
        <w:rPr>
          <w:rFonts w:cstheme="minorHAnsi"/>
        </w:rPr>
        <w:t>t indispensable</w:t>
      </w:r>
      <w:r w:rsidR="00B642D8" w:rsidRPr="00B24AAE">
        <w:rPr>
          <w:rFonts w:cstheme="minorHAnsi"/>
        </w:rPr>
        <w:t>s</w:t>
      </w:r>
      <w:r w:rsidRPr="00B24AAE">
        <w:rPr>
          <w:rFonts w:cstheme="minorHAnsi"/>
        </w:rPr>
        <w:t xml:space="preserve"> avant chaque soin.</w:t>
      </w:r>
    </w:p>
    <w:p w14:paraId="1146049F" w14:textId="77777777" w:rsidR="005B3CE7" w:rsidRPr="00B24AAE" w:rsidRDefault="005B3CE7" w:rsidP="00D50866">
      <w:pPr>
        <w:pStyle w:val="Titre4"/>
        <w:rPr>
          <w:rFonts w:cstheme="minorHAnsi"/>
          <w:u w:val="dotted"/>
        </w:rPr>
      </w:pPr>
      <w:r w:rsidRPr="00B24AAE">
        <w:rPr>
          <w:rFonts w:cstheme="minorHAnsi"/>
          <w:u w:val="dotted"/>
        </w:rPr>
        <w:t>Activités de séjour</w:t>
      </w:r>
    </w:p>
    <w:p w14:paraId="462C0B32" w14:textId="1130572C" w:rsidR="001614FE" w:rsidRPr="00B24AAE" w:rsidRDefault="008C3028" w:rsidP="001614FE">
      <w:pPr>
        <w:rPr>
          <w:rFonts w:cstheme="minorHAnsi"/>
        </w:rPr>
      </w:pPr>
      <w:r w:rsidRPr="00B24AAE">
        <w:rPr>
          <w:rFonts w:cstheme="minorHAnsi"/>
          <w:b/>
        </w:rPr>
        <w:t>Capacité d’accueil</w:t>
      </w:r>
      <w:r w:rsidR="006D6378">
        <w:rPr>
          <w:rFonts w:cstheme="minorHAnsi"/>
          <w:b/>
        </w:rPr>
        <w:t xml:space="preserve"> </w:t>
      </w:r>
      <w:r w:rsidRPr="00B24AAE">
        <w:rPr>
          <w:rFonts w:cstheme="minorHAnsi"/>
        </w:rPr>
        <w:t xml:space="preserve">: </w:t>
      </w:r>
      <w:r w:rsidR="001614FE" w:rsidRPr="00B24AAE">
        <w:rPr>
          <w:rFonts w:cstheme="minorHAnsi"/>
        </w:rPr>
        <w:t>les opérateurs peuv</w:t>
      </w:r>
      <w:r w:rsidR="00B24AAE">
        <w:rPr>
          <w:rFonts w:cstheme="minorHAnsi"/>
        </w:rPr>
        <w:t xml:space="preserve">ent accueillir des groupes </w:t>
      </w:r>
      <w:r w:rsidR="001614FE" w:rsidRPr="00B24AAE">
        <w:rPr>
          <w:rFonts w:cstheme="minorHAnsi"/>
        </w:rPr>
        <w:t xml:space="preserve"> de 50 personnes</w:t>
      </w:r>
      <w:r w:rsidR="00B24AAE">
        <w:rPr>
          <w:rFonts w:cstheme="minorHAnsi"/>
        </w:rPr>
        <w:t xml:space="preserve"> maximum</w:t>
      </w:r>
      <w:r w:rsidR="001614FE" w:rsidRPr="00B24AAE">
        <w:rPr>
          <w:rFonts w:cstheme="minorHAnsi"/>
        </w:rPr>
        <w:t xml:space="preserve">, participants et encadrants compris sont à respecter. </w:t>
      </w:r>
    </w:p>
    <w:p w14:paraId="22B6694A" w14:textId="77777777" w:rsidR="008C3028" w:rsidRPr="00B24AAE" w:rsidRDefault="008C3028" w:rsidP="008C3028">
      <w:pPr>
        <w:rPr>
          <w:rFonts w:cstheme="minorHAnsi"/>
        </w:rPr>
      </w:pPr>
      <w:r w:rsidRPr="00B24AAE">
        <w:rPr>
          <w:rFonts w:cstheme="minorHAnsi"/>
          <w:b/>
        </w:rPr>
        <w:t>Repas du midi/collation</w:t>
      </w:r>
      <w:r w:rsidRPr="00B24AAE">
        <w:rPr>
          <w:rFonts w:cstheme="minorHAnsi"/>
        </w:rPr>
        <w:t> : des repas peuvent être servis aux participants que ce soient des mets chauds ou froids. L’utilisation d’un réfectoire est autorisée.</w:t>
      </w:r>
    </w:p>
    <w:p w14:paraId="4AF1F37B" w14:textId="77777777" w:rsidR="008C3028" w:rsidRPr="00B24AAE" w:rsidRDefault="008C3028" w:rsidP="008C3028">
      <w:pPr>
        <w:rPr>
          <w:rFonts w:cstheme="minorHAnsi"/>
        </w:rPr>
      </w:pPr>
      <w:r w:rsidRPr="00B24AAE">
        <w:rPr>
          <w:rFonts w:cstheme="minorHAnsi"/>
          <w:b/>
        </w:rPr>
        <w:t xml:space="preserve">Distance sociale (&lt;1.5m) et masques </w:t>
      </w:r>
      <w:r w:rsidR="005D156F" w:rsidRPr="00B24AAE">
        <w:rPr>
          <w:rFonts w:cstheme="minorHAnsi"/>
          <w:b/>
        </w:rPr>
        <w:t>buccaux</w:t>
      </w:r>
      <w:r w:rsidR="00BC4AF0" w:rsidRPr="00B24AAE">
        <w:rPr>
          <w:rFonts w:cstheme="minorHAnsi"/>
        </w:rPr>
        <w:t>: l</w:t>
      </w:r>
      <w:r w:rsidRPr="00B24AAE">
        <w:rPr>
          <w:rFonts w:cstheme="minorHAnsi"/>
        </w:rPr>
        <w:t xml:space="preserve">e masque est porté par les encadrants. Il n’y a pas de port du masque pour les </w:t>
      </w:r>
      <w:r w:rsidR="00306B2A" w:rsidRPr="00B24AAE">
        <w:rPr>
          <w:rFonts w:cstheme="minorHAnsi"/>
        </w:rPr>
        <w:t>participants de moins de 12 ans</w:t>
      </w:r>
      <w:r w:rsidRPr="00B24AAE">
        <w:rPr>
          <w:rFonts w:cstheme="minorHAnsi"/>
        </w:rPr>
        <w:t xml:space="preserve">. Pour les participants </w:t>
      </w:r>
      <w:r w:rsidR="00306B2A" w:rsidRPr="00B24AAE">
        <w:rPr>
          <w:rFonts w:cstheme="minorHAnsi"/>
        </w:rPr>
        <w:t>de plus de 12 ans (+18 ans compris)</w:t>
      </w:r>
      <w:r w:rsidRPr="00B24AAE">
        <w:rPr>
          <w:rFonts w:cstheme="minorHAnsi"/>
        </w:rPr>
        <w:t xml:space="preserve">, le port du masque est </w:t>
      </w:r>
      <w:r w:rsidR="00306B2A" w:rsidRPr="00B24AAE">
        <w:rPr>
          <w:rFonts w:cstheme="minorHAnsi"/>
        </w:rPr>
        <w:t>obligatoire en intérieur. Pour les activités extérieures dans les lieux publics, il faut se référer aux mesures mises en place par les autorités communales.</w:t>
      </w:r>
    </w:p>
    <w:p w14:paraId="3F1686FB" w14:textId="0B8B7ACA" w:rsidR="008C3028" w:rsidRPr="00B24AAE" w:rsidRDefault="008C3028" w:rsidP="008C3028">
      <w:pPr>
        <w:rPr>
          <w:rFonts w:cstheme="minorHAnsi"/>
        </w:rPr>
      </w:pPr>
      <w:r w:rsidRPr="00B24AAE">
        <w:rPr>
          <w:rFonts w:cstheme="minorHAnsi"/>
          <w:b/>
        </w:rPr>
        <w:t xml:space="preserve">Transport </w:t>
      </w:r>
      <w:r w:rsidR="00B40907" w:rsidRPr="00B24AAE">
        <w:rPr>
          <w:rFonts w:cstheme="minorHAnsi"/>
          <w:b/>
        </w:rPr>
        <w:t xml:space="preserve"> vers/depuis le lieu habituel d’activités</w:t>
      </w:r>
      <w:r w:rsidR="00B40907" w:rsidRPr="00B24AAE">
        <w:rPr>
          <w:rFonts w:cstheme="minorHAnsi"/>
        </w:rPr>
        <w:t> </w:t>
      </w:r>
      <w:r w:rsidRPr="00B24AAE">
        <w:rPr>
          <w:rFonts w:cstheme="minorHAnsi"/>
        </w:rPr>
        <w:t>: Le conducteur doit porter le masque</w:t>
      </w:r>
      <w:r w:rsidR="00B24AAE">
        <w:rPr>
          <w:rFonts w:cstheme="minorHAnsi"/>
        </w:rPr>
        <w:t xml:space="preserve"> (sauf si plexiglas) lors du</w:t>
      </w:r>
      <w:r w:rsidRPr="00B24AAE">
        <w:rPr>
          <w:rFonts w:cstheme="minorHAnsi"/>
        </w:rPr>
        <w:t xml:space="preserve"> transport de participants. </w:t>
      </w:r>
    </w:p>
    <w:p w14:paraId="5E452818" w14:textId="77777777" w:rsidR="005D156F" w:rsidRPr="00B24AAE" w:rsidRDefault="005D156F" w:rsidP="008C3028">
      <w:pPr>
        <w:rPr>
          <w:rFonts w:cstheme="minorHAnsi"/>
        </w:rPr>
      </w:pPr>
      <w:r w:rsidRPr="00B24AAE">
        <w:rPr>
          <w:rFonts w:cstheme="minorHAnsi"/>
        </w:rPr>
        <w:t>Si lors de vos transports, vous faites appel à une entreprise (location de car, STIB, TEC, etc.), les conditions d’utilisation propre à l’entreprise sont à respecter.</w:t>
      </w:r>
    </w:p>
    <w:p w14:paraId="1E20038D" w14:textId="42E9E2D7" w:rsidR="005D156F" w:rsidRPr="00B24AAE" w:rsidRDefault="008C3028" w:rsidP="005D156F">
      <w:pPr>
        <w:rPr>
          <w:rFonts w:cstheme="minorHAnsi"/>
        </w:rPr>
      </w:pPr>
      <w:r w:rsidRPr="00B24AAE">
        <w:rPr>
          <w:rFonts w:cstheme="minorHAnsi"/>
          <w:b/>
        </w:rPr>
        <w:t>Accueil des parents (si l’âge du participant le nécessite)</w:t>
      </w:r>
      <w:r w:rsidRPr="00B24AAE">
        <w:rPr>
          <w:rFonts w:cstheme="minorHAnsi"/>
        </w:rPr>
        <w:t xml:space="preserve"> : </w:t>
      </w:r>
      <w:r w:rsidR="005D156F" w:rsidRPr="00B24AAE">
        <w:rPr>
          <w:rFonts w:cstheme="minorHAnsi"/>
        </w:rPr>
        <w:t>Les consignes sanitaires seront explicitées au</w:t>
      </w:r>
      <w:r w:rsidR="00E06F92">
        <w:rPr>
          <w:rFonts w:cstheme="minorHAnsi"/>
        </w:rPr>
        <w:t>x</w:t>
      </w:r>
      <w:r w:rsidR="005D156F" w:rsidRPr="00B24AAE">
        <w:rPr>
          <w:rFonts w:cstheme="minorHAnsi"/>
        </w:rPr>
        <w:t xml:space="preserve"> parent</w:t>
      </w:r>
      <w:r w:rsidR="00E06F92">
        <w:rPr>
          <w:rFonts w:cstheme="minorHAnsi"/>
        </w:rPr>
        <w:t>s</w:t>
      </w:r>
      <w:r w:rsidR="005D156F" w:rsidRPr="00B24AAE">
        <w:rPr>
          <w:rFonts w:cstheme="minorHAnsi"/>
        </w:rPr>
        <w:t xml:space="preserve"> lors de la réalisation de la première activité.  Un protocole simplifié  réalisé par les structures, les opérateurs, etc. est transmis aux parents du participant s’il a moins de 18 ans et aux participants de plus de 18 ans le plus rapidement possible par différents canaux tenant compte des spécificités et de l’environnement des familles (mails, document envoyé par courrier, donné en mains propres, etc.). </w:t>
      </w:r>
    </w:p>
    <w:p w14:paraId="4D35021A" w14:textId="77777777" w:rsidR="005D156F" w:rsidRPr="00B24AAE" w:rsidRDefault="005D156F" w:rsidP="005D156F">
      <w:pPr>
        <w:rPr>
          <w:rFonts w:cstheme="minorHAnsi"/>
        </w:rPr>
      </w:pPr>
      <w:r w:rsidRPr="00B24AAE">
        <w:rPr>
          <w:rFonts w:cstheme="minorHAnsi"/>
        </w:rPr>
        <w:t>Il peut être judicieux de s’associer aux informations transmises par le lieu d’activités.</w:t>
      </w:r>
    </w:p>
    <w:p w14:paraId="059E7D09" w14:textId="77777777" w:rsidR="008C3028" w:rsidRPr="00B24AAE" w:rsidRDefault="0091457B" w:rsidP="005D156F">
      <w:pPr>
        <w:rPr>
          <w:rFonts w:cstheme="minorHAnsi"/>
        </w:rPr>
      </w:pPr>
      <w:r w:rsidRPr="00B24AAE">
        <w:rPr>
          <w:rFonts w:cstheme="minorHAnsi"/>
        </w:rPr>
        <w:t>D</w:t>
      </w:r>
      <w:r w:rsidR="008C3028" w:rsidRPr="00B24AAE">
        <w:rPr>
          <w:rFonts w:cstheme="minorHAnsi"/>
        </w:rPr>
        <w:t>ans le cas où les participants sont amenés au lieu d’activité par leur parent, il est indispensable d’éviter les regroupements. Il se peut qu’un aménagement des entrées et des sorties soit nécessaire en cas de regroupement de parents. S’il n’y a pas de regroupement</w:t>
      </w:r>
      <w:r w:rsidR="00B642D8" w:rsidRPr="00B24AAE">
        <w:rPr>
          <w:rFonts w:cstheme="minorHAnsi"/>
        </w:rPr>
        <w:t>,</w:t>
      </w:r>
      <w:r w:rsidR="008C3028" w:rsidRPr="00B24AAE">
        <w:rPr>
          <w:rFonts w:cstheme="minorHAnsi"/>
        </w:rPr>
        <w:t xml:space="preserve"> mais que les parents se croisent, le respect des distanciations sociales est nécessaire. Si ce n’est pas possible, le port du masque est obligatoire.</w:t>
      </w:r>
    </w:p>
    <w:p w14:paraId="2C2F70BA" w14:textId="77777777" w:rsidR="00F23C83" w:rsidRPr="00B24AAE" w:rsidRDefault="00F23C83" w:rsidP="00F23C83">
      <w:pPr>
        <w:rPr>
          <w:rFonts w:cstheme="minorHAnsi"/>
        </w:rPr>
      </w:pPr>
      <w:r w:rsidRPr="00B24AAE">
        <w:rPr>
          <w:rFonts w:cstheme="minorHAnsi"/>
          <w:b/>
        </w:rPr>
        <w:t>Les soins </w:t>
      </w:r>
      <w:r w:rsidRPr="00B24AAE">
        <w:rPr>
          <w:rFonts w:cstheme="minorHAnsi"/>
        </w:rPr>
        <w:t xml:space="preserve">: si vous avez une organisation spécifique en matière de soin, elle peut être d’application en tenant compte du fait que le port du masque et le lavage des mains </w:t>
      </w:r>
      <w:r w:rsidR="00B642D8" w:rsidRPr="00B24AAE">
        <w:rPr>
          <w:rFonts w:cstheme="minorHAnsi"/>
        </w:rPr>
        <w:t>son</w:t>
      </w:r>
      <w:r w:rsidRPr="00B24AAE">
        <w:rPr>
          <w:rFonts w:cstheme="minorHAnsi"/>
        </w:rPr>
        <w:t>t indispensable</w:t>
      </w:r>
      <w:r w:rsidR="00B642D8" w:rsidRPr="00B24AAE">
        <w:rPr>
          <w:rFonts w:cstheme="minorHAnsi"/>
        </w:rPr>
        <w:t>s</w:t>
      </w:r>
      <w:r w:rsidRPr="00B24AAE">
        <w:rPr>
          <w:rFonts w:cstheme="minorHAnsi"/>
        </w:rPr>
        <w:t xml:space="preserve"> avant chaque soin.</w:t>
      </w:r>
    </w:p>
    <w:p w14:paraId="33045AB9" w14:textId="77777777" w:rsidR="00FA1B84" w:rsidRPr="00B24AAE" w:rsidRDefault="00FA1B84" w:rsidP="00F23C83">
      <w:pPr>
        <w:rPr>
          <w:rFonts w:cstheme="minorHAnsi"/>
        </w:rPr>
      </w:pPr>
      <w:r w:rsidRPr="00B24AAE">
        <w:rPr>
          <w:rFonts w:cstheme="minorHAnsi"/>
          <w:b/>
        </w:rPr>
        <w:t xml:space="preserve">Règles spécifiques liées au caractère résidentiel de l’activité : </w:t>
      </w:r>
      <w:r w:rsidRPr="00B24AAE">
        <w:rPr>
          <w:rFonts w:cstheme="minorHAnsi"/>
        </w:rPr>
        <w:t>Après chaque séjour, le matériel ainsi que les locaux doivent être désinfecté</w:t>
      </w:r>
      <w:r w:rsidR="009E6B39" w:rsidRPr="00B24AAE">
        <w:rPr>
          <w:rFonts w:cstheme="minorHAnsi"/>
        </w:rPr>
        <w:t>s</w:t>
      </w:r>
      <w:r w:rsidRPr="00B24AAE">
        <w:rPr>
          <w:rFonts w:cstheme="minorHAnsi"/>
        </w:rPr>
        <w:t xml:space="preserve">. Le caractère résidentiel ne dispense </w:t>
      </w:r>
      <w:r w:rsidR="009E6B39" w:rsidRPr="00B24AAE">
        <w:rPr>
          <w:rFonts w:cstheme="minorHAnsi"/>
        </w:rPr>
        <w:t xml:space="preserve">pas </w:t>
      </w:r>
      <w:r w:rsidRPr="00B24AAE">
        <w:rPr>
          <w:rFonts w:cstheme="minorHAnsi"/>
        </w:rPr>
        <w:t>de l’application des mesures sanitaires de base.</w:t>
      </w:r>
    </w:p>
    <w:p w14:paraId="6A8BC2BE" w14:textId="47CA5EAE" w:rsidR="009E6B39" w:rsidRPr="00B24AAE" w:rsidRDefault="009E6B39" w:rsidP="00EA7796">
      <w:pPr>
        <w:rPr>
          <w:rFonts w:cstheme="minorHAnsi"/>
        </w:rPr>
      </w:pPr>
      <w:r w:rsidRPr="00B24AAE">
        <w:rPr>
          <w:rFonts w:cstheme="minorHAnsi"/>
        </w:rPr>
        <w:t xml:space="preserve">Toutes les structures de séjours peuvent accueillir des groupes </w:t>
      </w:r>
      <w:r w:rsidRPr="00B24AAE">
        <w:rPr>
          <w:rFonts w:cstheme="minorHAnsi"/>
          <w:b/>
        </w:rPr>
        <w:t>non organisés</w:t>
      </w:r>
      <w:r w:rsidR="005933EA" w:rsidRPr="00B24AAE">
        <w:rPr>
          <w:rFonts w:cstheme="minorHAnsi"/>
        </w:rPr>
        <w:t xml:space="preserve"> </w:t>
      </w:r>
      <w:r w:rsidRPr="00B24AAE">
        <w:rPr>
          <w:rFonts w:cstheme="minorHAnsi"/>
        </w:rPr>
        <w:t xml:space="preserve"> de maximum 10 personnes</w:t>
      </w:r>
      <w:r w:rsidR="006B1EF8" w:rsidRPr="00B24AAE">
        <w:rPr>
          <w:rFonts w:cstheme="minorHAnsi"/>
        </w:rPr>
        <w:t xml:space="preserve"> (Art. 11, §1,  arrêté ministériel du 30 juin 2020 modifié par l’arrêté ministériel du 22 août 2020 portant les mesures d’urgence pour limiter la propagation du coronavirus COVID-19)</w:t>
      </w:r>
      <w:r w:rsidRPr="00B24AAE">
        <w:rPr>
          <w:rFonts w:cstheme="minorHAnsi"/>
        </w:rPr>
        <w:t xml:space="preserve">. </w:t>
      </w:r>
      <w:r w:rsidRPr="00B24AAE">
        <w:rPr>
          <w:rFonts w:cstheme="minorHAnsi"/>
        </w:rPr>
        <w:br w:type="page"/>
      </w:r>
    </w:p>
    <w:p w14:paraId="0EBAEAE9" w14:textId="77777777" w:rsidR="008861D6" w:rsidRPr="00B24AAE" w:rsidRDefault="00AB7593" w:rsidP="009A3E3D">
      <w:pPr>
        <w:pStyle w:val="Titre2"/>
        <w:rPr>
          <w:rFonts w:cstheme="minorHAnsi"/>
          <w:b/>
          <w:u w:val="single"/>
        </w:rPr>
      </w:pPr>
      <w:bookmarkStart w:id="17" w:name="_Toc50225867"/>
      <w:r w:rsidRPr="00B24AAE">
        <w:rPr>
          <w:rFonts w:cstheme="minorHAnsi"/>
          <w:b/>
          <w:u w:val="single"/>
        </w:rPr>
        <w:lastRenderedPageBreak/>
        <w:t>Orange</w:t>
      </w:r>
      <w:bookmarkEnd w:id="17"/>
    </w:p>
    <w:p w14:paraId="70908539" w14:textId="77777777" w:rsidR="00102E6C" w:rsidRPr="003A2F41" w:rsidRDefault="00F352F9" w:rsidP="003A2F41">
      <w:pPr>
        <w:pStyle w:val="Paragraphedeliste"/>
        <w:numPr>
          <w:ilvl w:val="0"/>
          <w:numId w:val="33"/>
        </w:numPr>
        <w:rPr>
          <w:rFonts w:cstheme="minorHAnsi"/>
          <w:u w:val="single"/>
        </w:rPr>
      </w:pPr>
      <w:r w:rsidRPr="003A2F41">
        <w:rPr>
          <w:rFonts w:cstheme="minorHAnsi"/>
          <w:u w:val="single"/>
        </w:rPr>
        <w:t>Mesures générales</w:t>
      </w:r>
    </w:p>
    <w:p w14:paraId="7353D517" w14:textId="19CFAC6F" w:rsidR="00CD2278" w:rsidRPr="00B24AAE" w:rsidRDefault="00CD2278" w:rsidP="00CD2278">
      <w:pPr>
        <w:rPr>
          <w:rFonts w:cstheme="minorHAnsi"/>
        </w:rPr>
      </w:pPr>
      <w:r w:rsidRPr="00B24AAE">
        <w:rPr>
          <w:rFonts w:cstheme="minorHAnsi"/>
          <w:b/>
        </w:rPr>
        <w:t>Gestion des inscriptions</w:t>
      </w:r>
      <w:r w:rsidRPr="00B24AAE">
        <w:rPr>
          <w:rFonts w:cstheme="minorHAnsi"/>
        </w:rPr>
        <w:t xml:space="preserve"> : il est indispensable que les inscriptions soient préalables. Les </w:t>
      </w:r>
      <w:r w:rsidR="00345ADC">
        <w:rPr>
          <w:rFonts w:cstheme="minorHAnsi"/>
        </w:rPr>
        <w:t>groupes</w:t>
      </w:r>
      <w:r w:rsidR="003A2F41">
        <w:rPr>
          <w:rFonts w:cstheme="minorHAnsi"/>
        </w:rPr>
        <w:t xml:space="preserve"> doivent être constitué</w:t>
      </w:r>
      <w:r w:rsidRPr="00B24AAE">
        <w:rPr>
          <w:rFonts w:cstheme="minorHAnsi"/>
        </w:rPr>
        <w:t>s avant l’arrivée des participants.</w:t>
      </w:r>
    </w:p>
    <w:p w14:paraId="7222B715" w14:textId="77777777" w:rsidR="00CD2278" w:rsidRPr="00B24AAE" w:rsidRDefault="00CD2278" w:rsidP="00CD2278">
      <w:pPr>
        <w:rPr>
          <w:rFonts w:cstheme="minorHAnsi"/>
        </w:rPr>
      </w:pPr>
      <w:r w:rsidRPr="00B24AAE">
        <w:rPr>
          <w:rFonts w:cstheme="minorHAnsi"/>
          <w:b/>
        </w:rPr>
        <w:t>Registre de présences</w:t>
      </w:r>
      <w:r w:rsidRPr="00B24AAE">
        <w:rPr>
          <w:rFonts w:cstheme="minorHAnsi"/>
        </w:rPr>
        <w:t xml:space="preserve"> : </w:t>
      </w:r>
      <w:r w:rsidR="00407C3D" w:rsidRPr="00B24AAE">
        <w:rPr>
          <w:rFonts w:cstheme="minorHAnsi"/>
        </w:rPr>
        <w:t>U</w:t>
      </w:r>
      <w:r w:rsidRPr="00B24AAE">
        <w:rPr>
          <w:rFonts w:cstheme="minorHAnsi"/>
        </w:rPr>
        <w:t>n registre de présen</w:t>
      </w:r>
      <w:r w:rsidR="00AA610A" w:rsidRPr="00B24AAE">
        <w:rPr>
          <w:rFonts w:cstheme="minorHAnsi"/>
        </w:rPr>
        <w:t>ces mentionnant les coordonnées</w:t>
      </w:r>
      <w:r w:rsidRPr="00B24AAE">
        <w:rPr>
          <w:rFonts w:cstheme="minorHAnsi"/>
        </w:rPr>
        <w:t xml:space="preserve"> des participants, des encadrants et des personnes extérieures</w:t>
      </w:r>
      <w:r w:rsidR="001614FE" w:rsidRPr="00B24AAE">
        <w:rPr>
          <w:rFonts w:cstheme="minorHAnsi"/>
        </w:rPr>
        <w:t xml:space="preserve"> </w:t>
      </w:r>
      <w:r w:rsidR="00407C3D" w:rsidRPr="00B24AAE">
        <w:rPr>
          <w:rFonts w:cstheme="minorHAnsi"/>
        </w:rPr>
        <w:t xml:space="preserve">sera </w:t>
      </w:r>
      <w:r w:rsidRPr="00B24AAE">
        <w:rPr>
          <w:rFonts w:cstheme="minorHAnsi"/>
        </w:rPr>
        <w:t>tenu à jour</w:t>
      </w:r>
      <w:r w:rsidR="00F0750C" w:rsidRPr="00B24AAE">
        <w:rPr>
          <w:rFonts w:cstheme="minorHAnsi"/>
        </w:rPr>
        <w:t>.</w:t>
      </w:r>
      <w:r w:rsidRPr="00B24AAE">
        <w:rPr>
          <w:rFonts w:cstheme="minorHAnsi"/>
        </w:rPr>
        <w:t xml:space="preserve"> Ce registre permet aux responsables, en cas de cas positif, de transmettre les informations pour le traçage des personnes  entrées en contact avec la personne infectée. Les registres seront détruits après un délai de 14 jours.</w:t>
      </w:r>
      <w:r w:rsidR="00C66083" w:rsidRPr="00B24AAE">
        <w:rPr>
          <w:rFonts w:cstheme="minorHAnsi"/>
        </w:rPr>
        <w:t xml:space="preserve"> </w:t>
      </w:r>
      <w:r w:rsidR="00E00207" w:rsidRPr="00B24AAE">
        <w:rPr>
          <w:rFonts w:cstheme="minorHAnsi"/>
        </w:rPr>
        <w:t xml:space="preserve">Si un </w:t>
      </w:r>
      <w:r w:rsidR="00C66083" w:rsidRPr="00B24AAE">
        <w:rPr>
          <w:rFonts w:cstheme="minorHAnsi"/>
        </w:rPr>
        <w:t>participant  ou un encadrant ne complète pas le registre, il ne pourra participer à l’activité.</w:t>
      </w:r>
    </w:p>
    <w:p w14:paraId="38D697D7" w14:textId="1DF2553C" w:rsidR="00CD2278" w:rsidRPr="00B24AAE" w:rsidRDefault="00CD2278" w:rsidP="00CD2278">
      <w:pPr>
        <w:rPr>
          <w:rFonts w:cstheme="minorHAnsi"/>
        </w:rPr>
      </w:pPr>
      <w:r w:rsidRPr="00B24AAE">
        <w:rPr>
          <w:rFonts w:cstheme="minorHAnsi"/>
          <w:b/>
        </w:rPr>
        <w:t>Aire de jeux/ cour de récréation</w:t>
      </w:r>
      <w:r w:rsidR="00DB44BE" w:rsidRPr="00B24AAE">
        <w:rPr>
          <w:rFonts w:cstheme="minorHAnsi"/>
          <w:b/>
        </w:rPr>
        <w:t>/ espace extérieur</w:t>
      </w:r>
      <w:r w:rsidRPr="00B24AAE">
        <w:rPr>
          <w:rFonts w:cstheme="minorHAnsi"/>
        </w:rPr>
        <w:t xml:space="preserve"> : l’utilisation de ces espaces se fait </w:t>
      </w:r>
      <w:r w:rsidR="00AA610A" w:rsidRPr="00B24AAE">
        <w:rPr>
          <w:rFonts w:cstheme="minorHAnsi"/>
        </w:rPr>
        <w:t xml:space="preserve">en respectant le principe de </w:t>
      </w:r>
      <w:r w:rsidR="006D6378">
        <w:rPr>
          <w:rFonts w:cstheme="minorHAnsi"/>
        </w:rPr>
        <w:t>groupe</w:t>
      </w:r>
      <w:r w:rsidR="00AA610A" w:rsidRPr="00B24AAE">
        <w:rPr>
          <w:rFonts w:cstheme="minorHAnsi"/>
        </w:rPr>
        <w:t xml:space="preserve"> et les mesures sanitaires de base (</w:t>
      </w:r>
      <w:r w:rsidR="00D148D2" w:rsidRPr="00B24AAE">
        <w:rPr>
          <w:rFonts w:cstheme="minorHAnsi"/>
        </w:rPr>
        <w:t>voir p. 5 du présent protocole</w:t>
      </w:r>
      <w:r w:rsidR="00AA610A" w:rsidRPr="00B24AAE">
        <w:rPr>
          <w:rFonts w:cstheme="minorHAnsi"/>
        </w:rPr>
        <w:t>).</w:t>
      </w:r>
    </w:p>
    <w:p w14:paraId="1B8BECA6" w14:textId="77777777" w:rsidR="00E00207" w:rsidRPr="00B24AAE" w:rsidRDefault="00CD2278" w:rsidP="00CD2278">
      <w:pPr>
        <w:rPr>
          <w:rFonts w:cstheme="minorHAnsi"/>
        </w:rPr>
      </w:pPr>
      <w:r w:rsidRPr="00B24AAE">
        <w:rPr>
          <w:rFonts w:cstheme="minorHAnsi"/>
          <w:b/>
        </w:rPr>
        <w:t>Activités de groupe entre encadrants (</w:t>
      </w:r>
      <w:r w:rsidR="00DB44BE" w:rsidRPr="00B24AAE">
        <w:rPr>
          <w:rFonts w:cstheme="minorHAnsi"/>
          <w:b/>
        </w:rPr>
        <w:t>formation, réunion, spectacle</w:t>
      </w:r>
      <w:r w:rsidRPr="00B24AAE">
        <w:rPr>
          <w:rFonts w:cstheme="minorHAnsi"/>
          <w:b/>
        </w:rPr>
        <w:t>, exposition)</w:t>
      </w:r>
      <w:r w:rsidRPr="00B24AAE">
        <w:rPr>
          <w:rFonts w:cstheme="minorHAnsi"/>
        </w:rPr>
        <w:t xml:space="preserve"> : </w:t>
      </w:r>
      <w:r w:rsidR="00BC4AF0" w:rsidRPr="00B24AAE">
        <w:rPr>
          <w:rFonts w:cstheme="minorHAnsi"/>
        </w:rPr>
        <w:t>l</w:t>
      </w:r>
      <w:r w:rsidRPr="00B24AAE">
        <w:rPr>
          <w:rFonts w:cstheme="minorHAnsi"/>
        </w:rPr>
        <w:t xml:space="preserve">es activités de groupe </w:t>
      </w:r>
      <w:r w:rsidR="00D148D2" w:rsidRPr="00B24AAE">
        <w:rPr>
          <w:rFonts w:cstheme="minorHAnsi"/>
        </w:rPr>
        <w:t>encadrant</w:t>
      </w:r>
      <w:r w:rsidRPr="00B24AAE">
        <w:rPr>
          <w:rFonts w:cstheme="minorHAnsi"/>
        </w:rPr>
        <w:t xml:space="preserve"> sont réalisées principalement à distance, via un outil numérique si c’est possible. Seules les réunions indispensables au fonctionnement de l’activité sont maintenues en appliquant</w:t>
      </w:r>
      <w:r w:rsidR="00E00207" w:rsidRPr="00B24AAE">
        <w:rPr>
          <w:rFonts w:cstheme="minorHAnsi"/>
        </w:rPr>
        <w:t xml:space="preserve"> : </w:t>
      </w:r>
    </w:p>
    <w:p w14:paraId="6202521A" w14:textId="77777777" w:rsidR="00E00207" w:rsidRPr="00B24AAE" w:rsidRDefault="00E00207" w:rsidP="00E00207">
      <w:pPr>
        <w:pStyle w:val="Paragraphedeliste"/>
        <w:numPr>
          <w:ilvl w:val="0"/>
          <w:numId w:val="25"/>
        </w:numPr>
        <w:rPr>
          <w:rFonts w:cstheme="minorHAnsi"/>
        </w:rPr>
      </w:pPr>
      <w:r w:rsidRPr="00B24AAE">
        <w:rPr>
          <w:rFonts w:cstheme="minorHAnsi"/>
        </w:rPr>
        <w:t>Port du masque</w:t>
      </w:r>
    </w:p>
    <w:p w14:paraId="0E149953" w14:textId="77777777" w:rsidR="00E00207" w:rsidRPr="00B24AAE" w:rsidRDefault="00E00207" w:rsidP="00E00207">
      <w:pPr>
        <w:pStyle w:val="Paragraphedeliste"/>
        <w:numPr>
          <w:ilvl w:val="0"/>
          <w:numId w:val="25"/>
        </w:numPr>
        <w:rPr>
          <w:rFonts w:cstheme="minorHAnsi"/>
        </w:rPr>
      </w:pPr>
      <w:r w:rsidRPr="00B24AAE">
        <w:rPr>
          <w:rFonts w:cstheme="minorHAnsi"/>
        </w:rPr>
        <w:t>Distanciation sociale (1,5m)</w:t>
      </w:r>
    </w:p>
    <w:p w14:paraId="474AAB84" w14:textId="77777777" w:rsidR="00E00207" w:rsidRPr="00B24AAE" w:rsidRDefault="00E00207" w:rsidP="00E00207">
      <w:pPr>
        <w:pStyle w:val="Paragraphedeliste"/>
        <w:numPr>
          <w:ilvl w:val="0"/>
          <w:numId w:val="25"/>
        </w:numPr>
        <w:rPr>
          <w:rFonts w:cstheme="minorHAnsi"/>
        </w:rPr>
      </w:pPr>
      <w:r w:rsidRPr="00B24AAE">
        <w:rPr>
          <w:rFonts w:cstheme="minorHAnsi"/>
        </w:rPr>
        <w:t>Respect des autres mesures sanitaires de base (p.5 du présent protocole)</w:t>
      </w:r>
    </w:p>
    <w:p w14:paraId="16A2C0CC" w14:textId="77777777" w:rsidR="00CD2278" w:rsidRPr="00B24AAE" w:rsidRDefault="00E00207" w:rsidP="00E00207">
      <w:pPr>
        <w:pStyle w:val="Paragraphedeliste"/>
        <w:numPr>
          <w:ilvl w:val="0"/>
          <w:numId w:val="25"/>
        </w:numPr>
        <w:rPr>
          <w:rFonts w:cstheme="minorHAnsi"/>
        </w:rPr>
      </w:pPr>
      <w:r w:rsidRPr="00B24AAE">
        <w:rPr>
          <w:rFonts w:cstheme="minorHAnsi"/>
        </w:rPr>
        <w:t xml:space="preserve">Désinfection et aération après utilisation du local </w:t>
      </w:r>
    </w:p>
    <w:p w14:paraId="7CCAFD6A" w14:textId="13875880" w:rsidR="00FE7CC2" w:rsidRPr="00B24AAE" w:rsidRDefault="00CD2278" w:rsidP="005C34F7">
      <w:pPr>
        <w:rPr>
          <w:rFonts w:cstheme="minorHAnsi"/>
        </w:rPr>
      </w:pPr>
      <w:r w:rsidRPr="00B24AAE">
        <w:rPr>
          <w:rFonts w:cstheme="minorHAnsi"/>
          <w:b/>
        </w:rPr>
        <w:t>Activités de groupe pour les participants (musées, zoo, activités culturelles, etc.)</w:t>
      </w:r>
      <w:r w:rsidRPr="00B24AAE">
        <w:rPr>
          <w:rFonts w:cstheme="minorHAnsi"/>
        </w:rPr>
        <w:t xml:space="preserve"> : </w:t>
      </w:r>
      <w:r w:rsidR="00DB44BE" w:rsidRPr="00B24AAE">
        <w:rPr>
          <w:rFonts w:cstheme="minorHAnsi"/>
        </w:rPr>
        <w:t>les activités en dehors du lieu d’activité habituel peuvent avoir lieu</w:t>
      </w:r>
      <w:r w:rsidR="00B24AAE">
        <w:rPr>
          <w:rFonts w:cstheme="minorHAnsi"/>
        </w:rPr>
        <w:t xml:space="preserve"> dans le respect des protocoles sectoriels</w:t>
      </w:r>
      <w:r w:rsidR="003377F0">
        <w:rPr>
          <w:rFonts w:cstheme="minorHAnsi"/>
        </w:rPr>
        <w:t>.</w:t>
      </w:r>
    </w:p>
    <w:p w14:paraId="1268CB43" w14:textId="77777777" w:rsidR="00CD2278" w:rsidRPr="00B24AAE" w:rsidRDefault="00CD2278" w:rsidP="00CD2278">
      <w:pPr>
        <w:rPr>
          <w:rFonts w:cstheme="minorHAnsi"/>
        </w:rPr>
      </w:pPr>
      <w:r w:rsidRPr="00B24AAE">
        <w:rPr>
          <w:rFonts w:cstheme="minorHAnsi"/>
          <w:b/>
        </w:rPr>
        <w:t>Hygiène des mains</w:t>
      </w:r>
      <w:r w:rsidRPr="00B24AAE">
        <w:rPr>
          <w:rFonts w:cstheme="minorHAnsi"/>
        </w:rPr>
        <w:t xml:space="preserve"> : </w:t>
      </w:r>
      <w:r w:rsidR="005C34F7" w:rsidRPr="00B24AAE">
        <w:rPr>
          <w:rFonts w:cstheme="minorHAnsi"/>
        </w:rPr>
        <w:t xml:space="preserve">elle est renforcée. Les règles sanitaires décrites </w:t>
      </w:r>
      <w:r w:rsidR="00AA610A" w:rsidRPr="00B24AAE">
        <w:rPr>
          <w:rFonts w:cstheme="minorHAnsi"/>
        </w:rPr>
        <w:t>en page 5</w:t>
      </w:r>
      <w:r w:rsidR="005C34F7" w:rsidRPr="00B24AAE">
        <w:rPr>
          <w:rFonts w:cstheme="minorHAnsi"/>
        </w:rPr>
        <w:t xml:space="preserve"> sont donc à respecter scrupuleusement. Il en va de la santé de tous.</w:t>
      </w:r>
    </w:p>
    <w:p w14:paraId="594A97A4" w14:textId="3362FE2E" w:rsidR="005C34F7" w:rsidRPr="00B24AAE" w:rsidRDefault="00CD2278" w:rsidP="005C34F7">
      <w:pPr>
        <w:rPr>
          <w:rFonts w:cstheme="minorHAnsi"/>
        </w:rPr>
      </w:pPr>
      <w:r w:rsidRPr="00B24AAE">
        <w:rPr>
          <w:rFonts w:cstheme="minorHAnsi"/>
          <w:b/>
        </w:rPr>
        <w:t>Aération et ventilation des locaux</w:t>
      </w:r>
      <w:r w:rsidRPr="00B24AAE">
        <w:rPr>
          <w:rFonts w:cstheme="minorHAnsi"/>
        </w:rPr>
        <w:t xml:space="preserve"> : </w:t>
      </w:r>
      <w:r w:rsidR="005C34F7" w:rsidRPr="00B24AAE">
        <w:rPr>
          <w:rFonts w:cstheme="minorHAnsi"/>
        </w:rPr>
        <w:t>il est nécessaire d’aérer les locaux au minimum 3 fois par jour (matin, midi, soir) par période de 15 minutes minimum. Plus le local est aéré et ventilé, mieux c’est pour éviter la propagation du virus.</w:t>
      </w:r>
      <w:r w:rsidR="00CA0266" w:rsidRPr="00B24AAE">
        <w:rPr>
          <w:rFonts w:cstheme="minorHAnsi"/>
        </w:rPr>
        <w:t xml:space="preserve"> De préférence, le local doit être aéré lorsqu’il n’y a pas de personnes, et il faut éviter de créer un courant d’air</w:t>
      </w:r>
    </w:p>
    <w:p w14:paraId="1DA8414D" w14:textId="039FFDF2" w:rsidR="005C34F7" w:rsidRPr="00B24AAE" w:rsidRDefault="00CD2278" w:rsidP="005C34F7">
      <w:pPr>
        <w:rPr>
          <w:rFonts w:cstheme="minorHAnsi"/>
        </w:rPr>
      </w:pPr>
      <w:r w:rsidRPr="00B24AAE">
        <w:rPr>
          <w:rFonts w:cstheme="minorHAnsi"/>
          <w:b/>
        </w:rPr>
        <w:t>Utilisation du matériel</w:t>
      </w:r>
      <w:r w:rsidRPr="00B24AAE">
        <w:rPr>
          <w:rFonts w:cstheme="minorHAnsi"/>
        </w:rPr>
        <w:t xml:space="preserve"> : </w:t>
      </w:r>
      <w:r w:rsidR="005C34F7" w:rsidRPr="00B24AAE">
        <w:rPr>
          <w:rFonts w:cstheme="minorHAnsi"/>
        </w:rPr>
        <w:t xml:space="preserve">le matériel peut être utilisé par </w:t>
      </w:r>
      <w:r w:rsidR="006D6378">
        <w:rPr>
          <w:rFonts w:cstheme="minorHAnsi"/>
        </w:rPr>
        <w:t>groupe</w:t>
      </w:r>
      <w:r w:rsidR="005C34F7" w:rsidRPr="00B24AAE">
        <w:rPr>
          <w:rFonts w:cstheme="minorHAnsi"/>
        </w:rPr>
        <w:t xml:space="preserve">. </w:t>
      </w:r>
      <w:r w:rsidR="00F66C74" w:rsidRPr="00B24AAE">
        <w:rPr>
          <w:rFonts w:cstheme="minorHAnsi"/>
        </w:rPr>
        <w:t xml:space="preserve">Si du matériel doit être partagé entre plusieurs </w:t>
      </w:r>
      <w:r w:rsidR="00345ADC">
        <w:rPr>
          <w:rFonts w:cstheme="minorHAnsi"/>
        </w:rPr>
        <w:t>groupes</w:t>
      </w:r>
      <w:r w:rsidR="00F66C74" w:rsidRPr="00B24AAE">
        <w:rPr>
          <w:rFonts w:cstheme="minorHAnsi"/>
        </w:rPr>
        <w:t>, il sera soigneusement désinfecté</w:t>
      </w:r>
      <w:r w:rsidR="005C34F7" w:rsidRPr="00B24AAE">
        <w:rPr>
          <w:rFonts w:cstheme="minorHAnsi"/>
        </w:rPr>
        <w:t>.</w:t>
      </w:r>
      <w:r w:rsidR="005C09D8" w:rsidRPr="00B24AAE">
        <w:rPr>
          <w:rFonts w:cstheme="minorHAnsi"/>
        </w:rPr>
        <w:t xml:space="preserve"> De plus, le matériel doit être désinfecté après chaque activité. </w:t>
      </w:r>
    </w:p>
    <w:p w14:paraId="5ADDEED4" w14:textId="293DFF4E" w:rsidR="00A62BA2" w:rsidRPr="00B24AAE" w:rsidRDefault="00A62BA2" w:rsidP="00A62BA2">
      <w:pPr>
        <w:tabs>
          <w:tab w:val="left" w:pos="0"/>
        </w:tabs>
        <w:rPr>
          <w:rFonts w:cstheme="minorHAnsi"/>
        </w:rPr>
      </w:pPr>
      <w:r w:rsidRPr="00B24AAE">
        <w:rPr>
          <w:rFonts w:cstheme="minorHAnsi"/>
          <w:b/>
        </w:rPr>
        <w:t>Utilisation des locaux</w:t>
      </w:r>
      <w:r w:rsidRPr="00B24AAE">
        <w:rPr>
          <w:rFonts w:cstheme="minorHAnsi"/>
        </w:rPr>
        <w:t xml:space="preserve"> : plusieurs </w:t>
      </w:r>
      <w:r w:rsidR="00345ADC">
        <w:rPr>
          <w:rFonts w:cstheme="minorHAnsi"/>
        </w:rPr>
        <w:t>groupes</w:t>
      </w:r>
      <w:r w:rsidRPr="00B24AAE">
        <w:rPr>
          <w:rFonts w:cstheme="minorHAnsi"/>
        </w:rPr>
        <w:t xml:space="preserve"> peuvent utiliser un même local</w:t>
      </w:r>
      <w:r w:rsidR="00B642D8" w:rsidRPr="00B24AAE">
        <w:rPr>
          <w:rFonts w:cstheme="minorHAnsi"/>
        </w:rPr>
        <w:t>,</w:t>
      </w:r>
      <w:r w:rsidRPr="00B24AAE">
        <w:rPr>
          <w:rFonts w:cstheme="minorHAnsi"/>
        </w:rPr>
        <w:t xml:space="preserve"> mais pas simultanément et celui-ci devra être nettoyé et aéré entre deux usages. Il est conseillé que chaque </w:t>
      </w:r>
      <w:r w:rsidR="006D6378">
        <w:rPr>
          <w:rFonts w:cstheme="minorHAnsi"/>
        </w:rPr>
        <w:t>groupe</w:t>
      </w:r>
      <w:r w:rsidRPr="00B24AAE">
        <w:rPr>
          <w:rFonts w:cstheme="minorHAnsi"/>
        </w:rPr>
        <w:t xml:space="preserve"> ait son local et que personne d’autre q</w:t>
      </w:r>
      <w:r w:rsidR="006D6378">
        <w:rPr>
          <w:rFonts w:cstheme="minorHAnsi"/>
        </w:rPr>
        <w:t>ue les personnes constituant le groupe</w:t>
      </w:r>
      <w:r w:rsidRPr="00B24AAE">
        <w:rPr>
          <w:rFonts w:cstheme="minorHAnsi"/>
        </w:rPr>
        <w:t xml:space="preserve"> n’y rentre.</w:t>
      </w:r>
    </w:p>
    <w:p w14:paraId="0F201C47" w14:textId="0716DE55" w:rsidR="006F5C03" w:rsidRPr="00B24AAE" w:rsidRDefault="006F5C03" w:rsidP="006F5C03">
      <w:pPr>
        <w:rPr>
          <w:rFonts w:cstheme="minorHAnsi"/>
        </w:rPr>
      </w:pPr>
      <w:r w:rsidRPr="00B24AAE">
        <w:rPr>
          <w:rFonts w:cstheme="minorHAnsi"/>
          <w:b/>
        </w:rPr>
        <w:t xml:space="preserve">Local suspicion </w:t>
      </w:r>
      <w:r w:rsidR="00435A56" w:rsidRPr="00B24AAE">
        <w:rPr>
          <w:rFonts w:cstheme="minorHAnsi"/>
          <w:b/>
        </w:rPr>
        <w:t>COVID</w:t>
      </w:r>
      <w:r w:rsidRPr="00B24AAE">
        <w:rPr>
          <w:rFonts w:cstheme="minorHAnsi"/>
          <w:b/>
        </w:rPr>
        <w:t>-19 </w:t>
      </w:r>
      <w:r w:rsidRPr="00B24AAE">
        <w:rPr>
          <w:rFonts w:cstheme="minorHAnsi"/>
        </w:rPr>
        <w:t xml:space="preserve">: un local doit être prévu pour mettre les participants et les encadrants à l’écart en cas de suspicion au covid-19. Un seul encadrant peut être présent dans ce local. Le port du masque pour l’encadrant est </w:t>
      </w:r>
      <w:r w:rsidR="00973391" w:rsidRPr="00B24AAE">
        <w:rPr>
          <w:rFonts w:cstheme="minorHAnsi"/>
        </w:rPr>
        <w:t>obligatoire.</w:t>
      </w:r>
    </w:p>
    <w:p w14:paraId="5DE97A6D" w14:textId="77777777" w:rsidR="006F5C03" w:rsidRPr="00B24AAE" w:rsidRDefault="006F5C03" w:rsidP="006F5C03">
      <w:pPr>
        <w:rPr>
          <w:rFonts w:cstheme="minorHAnsi"/>
        </w:rPr>
      </w:pPr>
      <w:r w:rsidRPr="00B24AAE">
        <w:rPr>
          <w:rFonts w:cstheme="minorHAnsi"/>
        </w:rPr>
        <w:t>La personne présentant les symptômes du covid-19 restera dans ce local jusqu’à l’arrivée d’une personne venant la chercher.</w:t>
      </w:r>
    </w:p>
    <w:p w14:paraId="610A8EFF" w14:textId="77777777" w:rsidR="006F5C03" w:rsidRPr="00B24AAE" w:rsidRDefault="006F5C03" w:rsidP="006F5C03">
      <w:pPr>
        <w:rPr>
          <w:rFonts w:cstheme="minorHAnsi"/>
        </w:rPr>
      </w:pPr>
      <w:r w:rsidRPr="00B24AAE">
        <w:rPr>
          <w:rFonts w:cstheme="minorHAnsi"/>
        </w:rPr>
        <w:lastRenderedPageBreak/>
        <w:t xml:space="preserve">Une fois le local vide, il devra être nettoyé et aéré. Il est judicieux de désinfecter les choses avec lesquels la personne présentant les symptômes a été en contact (chaise, table, </w:t>
      </w:r>
      <w:proofErr w:type="spellStart"/>
      <w:r w:rsidRPr="00B24AAE">
        <w:rPr>
          <w:rFonts w:cstheme="minorHAnsi"/>
        </w:rPr>
        <w:t>bic</w:t>
      </w:r>
      <w:proofErr w:type="spellEnd"/>
      <w:r w:rsidRPr="00B24AAE">
        <w:rPr>
          <w:rFonts w:cstheme="minorHAnsi"/>
        </w:rPr>
        <w:t>, etc.)</w:t>
      </w:r>
    </w:p>
    <w:p w14:paraId="6D1CBFF3" w14:textId="135C06C6" w:rsidR="006F5C03" w:rsidRPr="00B24AAE" w:rsidRDefault="006F5C03" w:rsidP="006F5C03">
      <w:pPr>
        <w:rPr>
          <w:rFonts w:cstheme="minorHAnsi"/>
        </w:rPr>
      </w:pPr>
      <w:r w:rsidRPr="00B24AAE">
        <w:rPr>
          <w:rFonts w:cstheme="minorHAnsi"/>
          <w:b/>
        </w:rPr>
        <w:t xml:space="preserve">Procédure d’urgence en cas de suspicion ou d’infection au </w:t>
      </w:r>
      <w:r w:rsidR="00435A56" w:rsidRPr="00B24AAE">
        <w:rPr>
          <w:rFonts w:cstheme="minorHAnsi"/>
          <w:b/>
        </w:rPr>
        <w:t>COVID</w:t>
      </w:r>
      <w:r w:rsidRPr="00B24AAE">
        <w:rPr>
          <w:rFonts w:cstheme="minorHAnsi"/>
          <w:b/>
        </w:rPr>
        <w:t>-19 </w:t>
      </w:r>
      <w:r w:rsidRPr="00B24AAE">
        <w:rPr>
          <w:rFonts w:cstheme="minorHAnsi"/>
        </w:rPr>
        <w:t>: En cas de suspicion, l’opérateur doit se référer au protocole « gestion de cas » publié sur le site de l’ONE ainsi que sur le site du service jeunesse et annexé au présent protocole.</w:t>
      </w:r>
    </w:p>
    <w:p w14:paraId="02FCBC07" w14:textId="77777777" w:rsidR="006F5C03" w:rsidRPr="00B24AAE" w:rsidRDefault="006F5C03" w:rsidP="006F5C03">
      <w:pPr>
        <w:rPr>
          <w:rFonts w:cstheme="minorHAnsi"/>
        </w:rPr>
      </w:pPr>
      <w:r w:rsidRPr="00B24AAE">
        <w:rPr>
          <w:rFonts w:cstheme="minorHAnsi"/>
        </w:rPr>
        <w:t>Si un encadrant ou participant présente des signes cliniques liés au covid-19, il reste à la maison et contacte son médecin traitant.</w:t>
      </w:r>
    </w:p>
    <w:p w14:paraId="34C5F7A4" w14:textId="77777777" w:rsidR="006F5C03" w:rsidRPr="00B24AAE" w:rsidRDefault="006F5C03" w:rsidP="006F5C03">
      <w:pPr>
        <w:rPr>
          <w:rFonts w:cstheme="minorHAnsi"/>
        </w:rPr>
      </w:pPr>
      <w:r w:rsidRPr="00B24AAE">
        <w:rPr>
          <w:rFonts w:cstheme="minorHAnsi"/>
        </w:rPr>
        <w:t>Si les symptômes apparaissent en cours d’activités, la personne doit être isolée en attendant qu’on vienne la chercher.</w:t>
      </w:r>
    </w:p>
    <w:p w14:paraId="29BA10AB" w14:textId="77777777" w:rsidR="006F5C03" w:rsidRPr="00B24AAE" w:rsidRDefault="006F5C03" w:rsidP="006F5C03">
      <w:pPr>
        <w:rPr>
          <w:rFonts w:cstheme="minorHAnsi"/>
        </w:rPr>
      </w:pPr>
      <w:r w:rsidRPr="00B24AAE">
        <w:rPr>
          <w:rFonts w:cstheme="minorHAnsi"/>
          <w:b/>
        </w:rPr>
        <w:t>Activités sportives </w:t>
      </w:r>
      <w:r w:rsidRPr="00B24AAE">
        <w:rPr>
          <w:rFonts w:cstheme="minorHAnsi"/>
        </w:rPr>
        <w:t>: elles se déroulent selon le protocole mis en place par le secteur sportif et téléchargeable ici</w:t>
      </w:r>
      <w:r w:rsidR="00F7200F" w:rsidRPr="00B24AAE">
        <w:rPr>
          <w:rFonts w:cstheme="minorHAnsi"/>
        </w:rPr>
        <w:t> :</w:t>
      </w:r>
      <w:r w:rsidR="00E02C0A" w:rsidRPr="00B24AAE">
        <w:rPr>
          <w:rFonts w:cstheme="minorHAnsi"/>
        </w:rPr>
        <w:t xml:space="preserve"> </w:t>
      </w:r>
      <w:hyperlink r:id="rId17" w:history="1">
        <w:r w:rsidR="00E02C0A" w:rsidRPr="00B24AAE">
          <w:rPr>
            <w:rStyle w:val="Lienhypertexte"/>
            <w:rFonts w:cstheme="minorHAnsi"/>
          </w:rPr>
          <w:t>http://www.sport-adeps.be/index.php?id=8719</w:t>
        </w:r>
      </w:hyperlink>
    </w:p>
    <w:p w14:paraId="621E428A" w14:textId="77777777" w:rsidR="006F5C03" w:rsidRPr="00B24AAE" w:rsidRDefault="006F5C03" w:rsidP="006F5C03">
      <w:pPr>
        <w:rPr>
          <w:rFonts w:cstheme="minorHAnsi"/>
        </w:rPr>
      </w:pPr>
      <w:r w:rsidRPr="00B24AAE">
        <w:rPr>
          <w:rFonts w:cstheme="minorHAnsi"/>
          <w:b/>
        </w:rPr>
        <w:t>Recommandations sanitaires et mesures d’hygiène</w:t>
      </w:r>
      <w:r w:rsidRPr="00B24AAE">
        <w:rPr>
          <w:rFonts w:cstheme="minorHAnsi"/>
        </w:rPr>
        <w:t> : elles font l’objet d’une annexe à ce document.</w:t>
      </w:r>
    </w:p>
    <w:p w14:paraId="373B1F23" w14:textId="5E5C8826" w:rsidR="00AD079A" w:rsidRPr="00AD079A" w:rsidRDefault="00AD079A" w:rsidP="00AD079A">
      <w:pPr>
        <w:rPr>
          <w:rFonts w:cstheme="minorHAnsi"/>
        </w:rPr>
      </w:pPr>
      <w:r w:rsidRPr="00AD079A">
        <w:rPr>
          <w:rFonts w:cstheme="minorHAnsi"/>
          <w:b/>
        </w:rPr>
        <w:t xml:space="preserve">Evènement organisé par une OJ ou un CJ avec public : </w:t>
      </w:r>
      <w:del w:id="18" w:author="Alexandre Servais" w:date="2020-09-07T09:14:00Z">
        <w:r w:rsidRPr="00AD079A" w:rsidDel="00DF6E25">
          <w:rPr>
            <w:rFonts w:cstheme="minorHAnsi"/>
          </w:rPr>
          <w:delText xml:space="preserve">La règle est de maximum 200 personnes en intérieur et 400 personnes en extérieur. Au-delà de ces mesures, il est possible pour les évènements de plus grande taille de demander une dérogation. Pour ce faire, il est demandé à l’organisateur de préparer un protocole spécifique pour l’évènement et de le faire valider par les autorités locales ainsi que par un virologue et de le soumettre à la Ministre. </w:delText>
        </w:r>
      </w:del>
      <w:ins w:id="19" w:author="Alexandre Servais" w:date="2020-09-07T09:14:00Z">
        <w:r w:rsidR="00DF6E25">
          <w:rPr>
            <w:rFonts w:cstheme="minorHAnsi"/>
          </w:rPr>
          <w:t>Interdit.</w:t>
        </w:r>
      </w:ins>
    </w:p>
    <w:p w14:paraId="138649DA" w14:textId="77777777" w:rsidR="00102E6C" w:rsidRPr="003A2F41" w:rsidRDefault="00F352F9" w:rsidP="003A2F41">
      <w:pPr>
        <w:pStyle w:val="Paragraphedeliste"/>
        <w:numPr>
          <w:ilvl w:val="0"/>
          <w:numId w:val="33"/>
        </w:numPr>
        <w:rPr>
          <w:rFonts w:cstheme="minorHAnsi"/>
          <w:u w:val="single"/>
        </w:rPr>
      </w:pPr>
      <w:r w:rsidRPr="003A2F41">
        <w:rPr>
          <w:rFonts w:cstheme="minorHAnsi"/>
          <w:u w:val="single"/>
        </w:rPr>
        <w:t>Mesures spécifiques liées au type d’activités</w:t>
      </w:r>
    </w:p>
    <w:p w14:paraId="21CBD955" w14:textId="77777777" w:rsidR="00F352F9" w:rsidRPr="00B24AAE" w:rsidRDefault="00F352F9" w:rsidP="00D50866">
      <w:pPr>
        <w:pStyle w:val="Titre4"/>
        <w:rPr>
          <w:rFonts w:cstheme="minorHAnsi"/>
          <w:u w:val="dotted"/>
        </w:rPr>
      </w:pPr>
      <w:r w:rsidRPr="00B24AAE">
        <w:rPr>
          <w:rFonts w:cstheme="minorHAnsi"/>
          <w:u w:val="dotted"/>
        </w:rPr>
        <w:t xml:space="preserve">Activités sur </w:t>
      </w:r>
      <w:r w:rsidR="00994668" w:rsidRPr="00B24AAE">
        <w:rPr>
          <w:rFonts w:cstheme="minorHAnsi"/>
          <w:u w:val="dotted"/>
        </w:rPr>
        <w:t>le lieu habituel d’activités</w:t>
      </w:r>
    </w:p>
    <w:p w14:paraId="245D6101" w14:textId="2649E4C8" w:rsidR="003372D3" w:rsidRPr="00B24AAE" w:rsidRDefault="003372D3" w:rsidP="003372D3">
      <w:pPr>
        <w:rPr>
          <w:rFonts w:cstheme="minorHAnsi"/>
        </w:rPr>
      </w:pPr>
      <w:r w:rsidRPr="00B24AAE">
        <w:rPr>
          <w:rFonts w:cstheme="minorHAnsi"/>
          <w:b/>
        </w:rPr>
        <w:t>Capacité d’accueil</w:t>
      </w:r>
      <w:r w:rsidR="006D6378">
        <w:rPr>
          <w:rFonts w:cstheme="minorHAnsi"/>
          <w:b/>
        </w:rPr>
        <w:t xml:space="preserve"> </w:t>
      </w:r>
      <w:r w:rsidRPr="00B24AAE">
        <w:rPr>
          <w:rFonts w:cstheme="minorHAnsi"/>
        </w:rPr>
        <w:t xml:space="preserve">: les opérateurs peuvent accueillir </w:t>
      </w:r>
      <w:r w:rsidR="006D6378">
        <w:rPr>
          <w:rFonts w:cstheme="minorHAnsi"/>
        </w:rPr>
        <w:t>d</w:t>
      </w:r>
      <w:r w:rsidRPr="00B24AAE">
        <w:rPr>
          <w:rFonts w:cstheme="minorHAnsi"/>
        </w:rPr>
        <w:t xml:space="preserve">es </w:t>
      </w:r>
      <w:r w:rsidR="00345ADC">
        <w:rPr>
          <w:rFonts w:cstheme="minorHAnsi"/>
        </w:rPr>
        <w:t>groupes</w:t>
      </w:r>
      <w:r w:rsidRPr="00B24AAE">
        <w:rPr>
          <w:rFonts w:cstheme="minorHAnsi"/>
        </w:rPr>
        <w:t xml:space="preserve"> de </w:t>
      </w:r>
      <w:r w:rsidR="00D148D2" w:rsidRPr="00B24AAE">
        <w:rPr>
          <w:rFonts w:cstheme="minorHAnsi"/>
        </w:rPr>
        <w:t>20</w:t>
      </w:r>
      <w:r w:rsidRPr="00B24AAE">
        <w:rPr>
          <w:rFonts w:cstheme="minorHAnsi"/>
        </w:rPr>
        <w:t xml:space="preserve"> personnes</w:t>
      </w:r>
      <w:r w:rsidR="006D6378">
        <w:rPr>
          <w:rFonts w:cstheme="minorHAnsi"/>
        </w:rPr>
        <w:t xml:space="preserve"> maximum</w:t>
      </w:r>
      <w:r w:rsidRPr="00B24AAE">
        <w:rPr>
          <w:rFonts w:cstheme="minorHAnsi"/>
        </w:rPr>
        <w:t xml:space="preserve">, participants et encadrants compris sont à respecter. </w:t>
      </w:r>
    </w:p>
    <w:p w14:paraId="2D5F3603" w14:textId="54721148" w:rsidR="00A62BA2" w:rsidRPr="00B24AAE" w:rsidRDefault="00A62BA2" w:rsidP="00A62BA2">
      <w:pPr>
        <w:rPr>
          <w:rFonts w:cstheme="minorHAnsi"/>
        </w:rPr>
      </w:pPr>
      <w:r w:rsidRPr="00B24AAE">
        <w:rPr>
          <w:rFonts w:cstheme="minorHAnsi"/>
        </w:rPr>
        <w:t xml:space="preserve">Les </w:t>
      </w:r>
      <w:r w:rsidR="00345ADC">
        <w:rPr>
          <w:rFonts w:cstheme="minorHAnsi"/>
        </w:rPr>
        <w:t>groupes</w:t>
      </w:r>
      <w:r w:rsidRPr="00B24AAE">
        <w:rPr>
          <w:rFonts w:cstheme="minorHAnsi"/>
        </w:rPr>
        <w:t xml:space="preserve"> de contact doivent rest</w:t>
      </w:r>
      <w:r w:rsidR="00B642D8" w:rsidRPr="00B24AAE">
        <w:rPr>
          <w:rFonts w:cstheme="minorHAnsi"/>
        </w:rPr>
        <w:t>er</w:t>
      </w:r>
      <w:r w:rsidRPr="00B24AAE">
        <w:rPr>
          <w:rFonts w:cstheme="minorHAnsi"/>
        </w:rPr>
        <w:t xml:space="preserve"> le plus stable</w:t>
      </w:r>
      <w:r w:rsidR="00B642D8" w:rsidRPr="00B24AAE">
        <w:rPr>
          <w:rFonts w:cstheme="minorHAnsi"/>
        </w:rPr>
        <w:t>s</w:t>
      </w:r>
      <w:r w:rsidRPr="00B24AAE">
        <w:rPr>
          <w:rFonts w:cstheme="minorHAnsi"/>
        </w:rPr>
        <w:t xml:space="preserve"> possible.</w:t>
      </w:r>
    </w:p>
    <w:p w14:paraId="38A7D1FB" w14:textId="09F398B3" w:rsidR="003372D3" w:rsidRPr="00B24AAE" w:rsidRDefault="003372D3" w:rsidP="003372D3">
      <w:pPr>
        <w:rPr>
          <w:rFonts w:cstheme="minorHAnsi"/>
        </w:rPr>
      </w:pPr>
      <w:r w:rsidRPr="00B24AAE">
        <w:rPr>
          <w:rFonts w:cstheme="minorHAnsi"/>
        </w:rPr>
        <w:t xml:space="preserve">Deux </w:t>
      </w:r>
      <w:r w:rsidR="00345ADC">
        <w:rPr>
          <w:rFonts w:cstheme="minorHAnsi"/>
        </w:rPr>
        <w:t>groupes</w:t>
      </w:r>
      <w:r w:rsidRPr="00B24AAE">
        <w:rPr>
          <w:rFonts w:cstheme="minorHAnsi"/>
        </w:rPr>
        <w:t xml:space="preserve"> peuvent être dans la même infrastructure</w:t>
      </w:r>
      <w:r w:rsidR="00B642D8" w:rsidRPr="00B24AAE">
        <w:rPr>
          <w:rFonts w:cstheme="minorHAnsi"/>
        </w:rPr>
        <w:t>,</w:t>
      </w:r>
      <w:r w:rsidRPr="00B24AAE">
        <w:rPr>
          <w:rFonts w:cstheme="minorHAnsi"/>
        </w:rPr>
        <w:t xml:space="preserve"> mais elles ne peuvent pas se côtoyer. Les activités se déroulent par </w:t>
      </w:r>
      <w:r w:rsidR="006D6378">
        <w:rPr>
          <w:rFonts w:cstheme="minorHAnsi"/>
        </w:rPr>
        <w:t>groupe</w:t>
      </w:r>
      <w:r w:rsidRPr="00B24AAE">
        <w:rPr>
          <w:rFonts w:cstheme="minorHAnsi"/>
        </w:rPr>
        <w:t>.</w:t>
      </w:r>
    </w:p>
    <w:p w14:paraId="192F4933" w14:textId="1672BAC4" w:rsidR="003372D3" w:rsidRPr="00B24AAE" w:rsidRDefault="003372D3" w:rsidP="003372D3">
      <w:pPr>
        <w:rPr>
          <w:rFonts w:cstheme="minorHAnsi"/>
        </w:rPr>
      </w:pPr>
      <w:r w:rsidRPr="00B24AAE">
        <w:rPr>
          <w:rFonts w:cstheme="minorHAnsi"/>
          <w:b/>
        </w:rPr>
        <w:t>Repas du midi/collation</w:t>
      </w:r>
      <w:r w:rsidRPr="00B24AAE">
        <w:rPr>
          <w:rFonts w:cstheme="minorHAnsi"/>
        </w:rPr>
        <w:t> :</w:t>
      </w:r>
      <w:r w:rsidR="006D6378">
        <w:rPr>
          <w:rFonts w:cstheme="minorHAnsi"/>
        </w:rPr>
        <w:t xml:space="preserve"> les repas sont pris au sein du groupe</w:t>
      </w:r>
      <w:r w:rsidRPr="00B24AAE">
        <w:rPr>
          <w:rFonts w:cstheme="minorHAnsi"/>
        </w:rPr>
        <w:t xml:space="preserve">. L’idéal est que chaque </w:t>
      </w:r>
      <w:r w:rsidR="006D6378">
        <w:rPr>
          <w:rFonts w:cstheme="minorHAnsi"/>
        </w:rPr>
        <w:t>groupe</w:t>
      </w:r>
      <w:r w:rsidRPr="00B24AAE">
        <w:rPr>
          <w:rFonts w:cstheme="minorHAnsi"/>
        </w:rPr>
        <w:t xml:space="preserve"> ait son endroit pour manger. Si ce n’est pas le cas, le local devra être nettoyé entre le passage de deux </w:t>
      </w:r>
      <w:r w:rsidR="00345ADC">
        <w:rPr>
          <w:rFonts w:cstheme="minorHAnsi"/>
        </w:rPr>
        <w:t>groupes</w:t>
      </w:r>
      <w:r w:rsidRPr="00B24AAE">
        <w:rPr>
          <w:rFonts w:cstheme="minorHAnsi"/>
        </w:rPr>
        <w:t xml:space="preserve"> et aéré pendant minimum 15 minutes.</w:t>
      </w:r>
    </w:p>
    <w:p w14:paraId="4617FA26" w14:textId="77777777" w:rsidR="003372D3" w:rsidRPr="00B24AAE" w:rsidRDefault="003372D3" w:rsidP="003372D3">
      <w:pPr>
        <w:rPr>
          <w:rFonts w:cstheme="minorHAnsi"/>
        </w:rPr>
      </w:pPr>
      <w:r w:rsidRPr="00B24AAE">
        <w:rPr>
          <w:rFonts w:cstheme="minorHAnsi"/>
        </w:rPr>
        <w:t>Les repas chauds sont toujours possibles.</w:t>
      </w:r>
    </w:p>
    <w:p w14:paraId="20E46EBB" w14:textId="77777777" w:rsidR="003372D3" w:rsidRPr="00B24AAE" w:rsidRDefault="003372D3" w:rsidP="003372D3">
      <w:pPr>
        <w:rPr>
          <w:rFonts w:cstheme="minorHAnsi"/>
        </w:rPr>
      </w:pPr>
      <w:r w:rsidRPr="00B24AAE">
        <w:rPr>
          <w:rFonts w:cstheme="minorHAnsi"/>
          <w:b/>
        </w:rPr>
        <w:t xml:space="preserve">Distance sociale (&lt;1.5m) et masques </w:t>
      </w:r>
      <w:r w:rsidR="005D156F" w:rsidRPr="00B24AAE">
        <w:rPr>
          <w:rFonts w:cstheme="minorHAnsi"/>
          <w:b/>
        </w:rPr>
        <w:t>buccaux</w:t>
      </w:r>
      <w:r w:rsidRPr="00B24AAE">
        <w:rPr>
          <w:rFonts w:cstheme="minorHAnsi"/>
        </w:rPr>
        <w:t xml:space="preserve">: </w:t>
      </w:r>
      <w:r w:rsidR="00B40907" w:rsidRPr="00B24AAE">
        <w:rPr>
          <w:rFonts w:cstheme="minorHAnsi"/>
        </w:rPr>
        <w:t xml:space="preserve">le masque est porté par les encadrants. Il n’y a pas de port du masque pour les </w:t>
      </w:r>
      <w:r w:rsidR="00D148D2" w:rsidRPr="00B24AAE">
        <w:rPr>
          <w:rFonts w:cstheme="minorHAnsi"/>
        </w:rPr>
        <w:t xml:space="preserve">participants de moins de 12 ans. </w:t>
      </w:r>
      <w:r w:rsidR="00B40907" w:rsidRPr="00B24AAE">
        <w:rPr>
          <w:rFonts w:cstheme="minorHAnsi"/>
        </w:rPr>
        <w:t xml:space="preserve">Pour les participants de plus de 12 ans (+ 18 ans compris), le port du masque est </w:t>
      </w:r>
      <w:r w:rsidR="005C4EC6" w:rsidRPr="00B24AAE">
        <w:rPr>
          <w:rFonts w:cstheme="minorHAnsi"/>
        </w:rPr>
        <w:t>obligatoire</w:t>
      </w:r>
      <w:r w:rsidR="00D148D2" w:rsidRPr="00B24AAE">
        <w:rPr>
          <w:rFonts w:cstheme="minorHAnsi"/>
        </w:rPr>
        <w:t xml:space="preserve"> en intérieur</w:t>
      </w:r>
      <w:r w:rsidR="00B40907" w:rsidRPr="00B24AAE">
        <w:rPr>
          <w:rFonts w:cstheme="minorHAnsi"/>
        </w:rPr>
        <w:t>.</w:t>
      </w:r>
      <w:r w:rsidR="00D148D2" w:rsidRPr="00B24AAE">
        <w:rPr>
          <w:rFonts w:cstheme="minorHAnsi"/>
        </w:rPr>
        <w:t xml:space="preserve"> Pour les activités extérieures dans les lieux publics, il faut se référer aux mesures mises en place par les autorités communales.</w:t>
      </w:r>
    </w:p>
    <w:p w14:paraId="7678B720" w14:textId="18A8FF63" w:rsidR="003372D3" w:rsidRPr="00B24AAE" w:rsidRDefault="003372D3" w:rsidP="003372D3">
      <w:pPr>
        <w:rPr>
          <w:rFonts w:cstheme="minorHAnsi"/>
        </w:rPr>
      </w:pPr>
      <w:r w:rsidRPr="00B24AAE">
        <w:rPr>
          <w:rFonts w:cstheme="minorHAnsi"/>
          <w:b/>
        </w:rPr>
        <w:t xml:space="preserve">Transport </w:t>
      </w:r>
      <w:r w:rsidR="00B40907" w:rsidRPr="00B24AAE">
        <w:rPr>
          <w:rFonts w:cstheme="minorHAnsi"/>
          <w:b/>
        </w:rPr>
        <w:t xml:space="preserve"> vers/depuis le lieu habituel d’activités</w:t>
      </w:r>
      <w:r w:rsidR="00B40907" w:rsidRPr="00B24AAE">
        <w:rPr>
          <w:rFonts w:cstheme="minorHAnsi"/>
        </w:rPr>
        <w:t> </w:t>
      </w:r>
      <w:r w:rsidRPr="00B24AAE">
        <w:rPr>
          <w:rFonts w:cstheme="minorHAnsi"/>
        </w:rPr>
        <w:t xml:space="preserve">: les transports sont autorisés. Il est, cependant, indispensable de respecter les mesures de distanciation sociale en laissant deux sièges libres entre les enfants. Si les lieux d’activités accueillent plusieurs </w:t>
      </w:r>
      <w:r w:rsidR="00345ADC">
        <w:rPr>
          <w:rFonts w:cstheme="minorHAnsi"/>
        </w:rPr>
        <w:t>groupes</w:t>
      </w:r>
      <w:r w:rsidRPr="00B24AAE">
        <w:rPr>
          <w:rFonts w:cstheme="minorHAnsi"/>
        </w:rPr>
        <w:t xml:space="preserve">, il est nécessaire d’organiser, de </w:t>
      </w:r>
      <w:r w:rsidRPr="00B24AAE">
        <w:rPr>
          <w:rFonts w:cstheme="minorHAnsi"/>
        </w:rPr>
        <w:lastRenderedPageBreak/>
        <w:t xml:space="preserve">préférence, les trajets par </w:t>
      </w:r>
      <w:r w:rsidR="00345ADC">
        <w:rPr>
          <w:rFonts w:cstheme="minorHAnsi"/>
        </w:rPr>
        <w:t>groupe</w:t>
      </w:r>
      <w:r w:rsidRPr="00B24AAE">
        <w:rPr>
          <w:rFonts w:cstheme="minorHAnsi"/>
        </w:rPr>
        <w:t xml:space="preserve">. Si ce n’est pas possible, les </w:t>
      </w:r>
      <w:r w:rsidR="00345ADC">
        <w:rPr>
          <w:rFonts w:cstheme="minorHAnsi"/>
        </w:rPr>
        <w:t>groupes</w:t>
      </w:r>
      <w:r w:rsidRPr="00B24AAE">
        <w:rPr>
          <w:rFonts w:cstheme="minorHAnsi"/>
        </w:rPr>
        <w:t xml:space="preserve"> doivent être </w:t>
      </w:r>
      <w:r w:rsidR="00345ADC" w:rsidRPr="00B24AAE">
        <w:rPr>
          <w:rFonts w:cstheme="minorHAnsi"/>
        </w:rPr>
        <w:t>séparés</w:t>
      </w:r>
      <w:r w:rsidRPr="00B24AAE">
        <w:rPr>
          <w:rFonts w:cstheme="minorHAnsi"/>
        </w:rPr>
        <w:t xml:space="preserve"> les </w:t>
      </w:r>
      <w:r w:rsidR="00345ADC">
        <w:rPr>
          <w:rFonts w:cstheme="minorHAnsi"/>
        </w:rPr>
        <w:t>uns</w:t>
      </w:r>
      <w:r w:rsidRPr="00B24AAE">
        <w:rPr>
          <w:rFonts w:cstheme="minorHAnsi"/>
        </w:rPr>
        <w:t xml:space="preserve"> des autres dans le car.</w:t>
      </w:r>
    </w:p>
    <w:p w14:paraId="10163380" w14:textId="77777777" w:rsidR="005D156F" w:rsidRPr="00B24AAE" w:rsidRDefault="005D156F" w:rsidP="003372D3">
      <w:pPr>
        <w:rPr>
          <w:rFonts w:cstheme="minorHAnsi"/>
        </w:rPr>
      </w:pPr>
      <w:r w:rsidRPr="00B24AAE">
        <w:rPr>
          <w:rFonts w:cstheme="minorHAnsi"/>
        </w:rPr>
        <w:t>Si lors de vos transports, vous faites appel à une entreprise (location de car, STIB, TEC, etc.), les conditions d’utilisation propre à l’entreprise sont à respecter.</w:t>
      </w:r>
    </w:p>
    <w:p w14:paraId="3EC26621" w14:textId="77777777" w:rsidR="005D156F" w:rsidRPr="00B24AAE" w:rsidRDefault="003372D3" w:rsidP="005D156F">
      <w:pPr>
        <w:rPr>
          <w:rFonts w:cstheme="minorHAnsi"/>
        </w:rPr>
      </w:pPr>
      <w:r w:rsidRPr="00B24AAE">
        <w:rPr>
          <w:rFonts w:cstheme="minorHAnsi"/>
          <w:b/>
        </w:rPr>
        <w:t>Accueil des parents (si l’âge du participant le nécessite)</w:t>
      </w:r>
      <w:r w:rsidRPr="00B24AAE">
        <w:rPr>
          <w:rFonts w:cstheme="minorHAnsi"/>
        </w:rPr>
        <w:t xml:space="preserve"> : </w:t>
      </w:r>
    </w:p>
    <w:p w14:paraId="42D4D568" w14:textId="4B583CC7" w:rsidR="005D156F" w:rsidRPr="00B24AAE" w:rsidRDefault="005D156F" w:rsidP="005D156F">
      <w:pPr>
        <w:rPr>
          <w:rFonts w:cstheme="minorHAnsi"/>
        </w:rPr>
      </w:pPr>
      <w:r w:rsidRPr="00B24AAE">
        <w:rPr>
          <w:rFonts w:cstheme="minorHAnsi"/>
        </w:rPr>
        <w:t>Les consignes sanitaires seront explicitées au</w:t>
      </w:r>
      <w:r w:rsidR="003A203F">
        <w:rPr>
          <w:rFonts w:cstheme="minorHAnsi"/>
        </w:rPr>
        <w:t>x</w:t>
      </w:r>
      <w:r w:rsidRPr="00B24AAE">
        <w:rPr>
          <w:rFonts w:cstheme="minorHAnsi"/>
        </w:rPr>
        <w:t xml:space="preserve"> parent</w:t>
      </w:r>
      <w:r w:rsidR="003A203F">
        <w:rPr>
          <w:rFonts w:cstheme="minorHAnsi"/>
        </w:rPr>
        <w:t>s</w:t>
      </w:r>
      <w:r w:rsidRPr="00B24AAE">
        <w:rPr>
          <w:rFonts w:cstheme="minorHAnsi"/>
        </w:rPr>
        <w:t xml:space="preserve"> lors de la réalisation de la première activité.  Un protocole simplifié  réalisé par les structures, les opérateurs, etc. est transmis aux parents du participant s’il a moins de 18 ans et aux participants de plus de 18 ans le plus rapidement possible par différents canaux tenant compte des spécificités et de l’environnement des familles (mails, document envoyé par courrier, donné en mains propres, etc.). </w:t>
      </w:r>
    </w:p>
    <w:p w14:paraId="7A0BD351" w14:textId="77777777" w:rsidR="005D156F" w:rsidRPr="00B24AAE" w:rsidRDefault="005D156F" w:rsidP="005D156F">
      <w:pPr>
        <w:rPr>
          <w:rFonts w:cstheme="minorHAnsi"/>
        </w:rPr>
      </w:pPr>
      <w:r w:rsidRPr="00B24AAE">
        <w:rPr>
          <w:rFonts w:cstheme="minorHAnsi"/>
        </w:rPr>
        <w:t>Il peut être judicieux de s’associer aux informations transmises par le lieu d’activités.</w:t>
      </w:r>
    </w:p>
    <w:p w14:paraId="32B6B0C7" w14:textId="77777777" w:rsidR="003372D3" w:rsidRPr="00B24AAE" w:rsidRDefault="0091457B" w:rsidP="003372D3">
      <w:pPr>
        <w:rPr>
          <w:rFonts w:cstheme="minorHAnsi"/>
        </w:rPr>
      </w:pPr>
      <w:r w:rsidRPr="00B24AAE">
        <w:rPr>
          <w:rFonts w:cstheme="minorHAnsi"/>
        </w:rPr>
        <w:t>D</w:t>
      </w:r>
      <w:r w:rsidR="003372D3" w:rsidRPr="00B24AAE">
        <w:rPr>
          <w:rFonts w:cstheme="minorHAnsi"/>
        </w:rPr>
        <w:t>ans le cas où les participants sont amenés au lieu d’activité par leur parent, il est indispensable d’éviter les regroupements. Il se peut qu’un aménagement des entrées et des sorties soit nécessaire en cas de regroupement de parents. S’il n’y a pas de regroupement</w:t>
      </w:r>
      <w:r w:rsidR="00B642D8" w:rsidRPr="00B24AAE">
        <w:rPr>
          <w:rFonts w:cstheme="minorHAnsi"/>
        </w:rPr>
        <w:t>,</w:t>
      </w:r>
      <w:r w:rsidR="003372D3" w:rsidRPr="00B24AAE">
        <w:rPr>
          <w:rFonts w:cstheme="minorHAnsi"/>
        </w:rPr>
        <w:t xml:space="preserve"> mais que les parents se croisent, le respect des distanciations sociales est </w:t>
      </w:r>
      <w:r w:rsidR="005C4EC6" w:rsidRPr="00B24AAE">
        <w:rPr>
          <w:rFonts w:cstheme="minorHAnsi"/>
        </w:rPr>
        <w:t>obligatoire ainsi que le port du masque.</w:t>
      </w:r>
    </w:p>
    <w:p w14:paraId="25A8A0EE" w14:textId="77777777" w:rsidR="00F23C83" w:rsidRPr="00B24AAE" w:rsidRDefault="00F23C83" w:rsidP="00F23C83">
      <w:pPr>
        <w:rPr>
          <w:rFonts w:cstheme="minorHAnsi"/>
        </w:rPr>
      </w:pPr>
      <w:r w:rsidRPr="00B24AAE">
        <w:rPr>
          <w:rFonts w:cstheme="minorHAnsi"/>
          <w:b/>
        </w:rPr>
        <w:t>Les soins </w:t>
      </w:r>
      <w:r w:rsidRPr="00B24AAE">
        <w:rPr>
          <w:rFonts w:cstheme="minorHAnsi"/>
        </w:rPr>
        <w:t xml:space="preserve">: si vous avez une organisation spécifique en matière de soin, elle peut être d’application en tenant compte du fait que le port du masque et le lavage des mains </w:t>
      </w:r>
      <w:r w:rsidR="00B642D8" w:rsidRPr="00B24AAE">
        <w:rPr>
          <w:rFonts w:cstheme="minorHAnsi"/>
        </w:rPr>
        <w:t>son</w:t>
      </w:r>
      <w:r w:rsidRPr="00B24AAE">
        <w:rPr>
          <w:rFonts w:cstheme="minorHAnsi"/>
        </w:rPr>
        <w:t>t indispensable</w:t>
      </w:r>
      <w:r w:rsidR="00B642D8" w:rsidRPr="00B24AAE">
        <w:rPr>
          <w:rFonts w:cstheme="minorHAnsi"/>
        </w:rPr>
        <w:t>s</w:t>
      </w:r>
      <w:r w:rsidRPr="00B24AAE">
        <w:rPr>
          <w:rFonts w:cstheme="minorHAnsi"/>
        </w:rPr>
        <w:t xml:space="preserve"> avant chaque soin.</w:t>
      </w:r>
    </w:p>
    <w:p w14:paraId="51328DBF" w14:textId="77777777" w:rsidR="003372D3" w:rsidRPr="00B24AAE" w:rsidRDefault="00F352F9" w:rsidP="00D50866">
      <w:pPr>
        <w:pStyle w:val="Titre4"/>
        <w:rPr>
          <w:rFonts w:cstheme="minorHAnsi"/>
          <w:u w:val="dotted"/>
        </w:rPr>
      </w:pPr>
      <w:r w:rsidRPr="00B24AAE">
        <w:rPr>
          <w:rFonts w:cstheme="minorHAnsi"/>
          <w:u w:val="dotted"/>
        </w:rPr>
        <w:t>Activités extra-muros</w:t>
      </w:r>
    </w:p>
    <w:p w14:paraId="1B74B693" w14:textId="0139CB17" w:rsidR="003372D3" w:rsidRPr="00B24AAE" w:rsidRDefault="003372D3" w:rsidP="003372D3">
      <w:pPr>
        <w:rPr>
          <w:rFonts w:cstheme="minorHAnsi"/>
        </w:rPr>
      </w:pPr>
      <w:r w:rsidRPr="00B24AAE">
        <w:rPr>
          <w:rFonts w:cstheme="minorHAnsi"/>
          <w:b/>
        </w:rPr>
        <w:t>Capacité d’accueil</w:t>
      </w:r>
      <w:r w:rsidR="00345ADC">
        <w:rPr>
          <w:rFonts w:cstheme="minorHAnsi"/>
          <w:b/>
        </w:rPr>
        <w:t xml:space="preserve"> : </w:t>
      </w:r>
      <w:r w:rsidRPr="00B24AAE">
        <w:rPr>
          <w:rFonts w:cstheme="minorHAnsi"/>
        </w:rPr>
        <w:t>les op</w:t>
      </w:r>
      <w:r w:rsidR="00345ADC">
        <w:rPr>
          <w:rFonts w:cstheme="minorHAnsi"/>
        </w:rPr>
        <w:t xml:space="preserve">érateurs peuvent accueillir des groupes de </w:t>
      </w:r>
      <w:r w:rsidRPr="00B24AAE">
        <w:rPr>
          <w:rFonts w:cstheme="minorHAnsi"/>
        </w:rPr>
        <w:t xml:space="preserve"> </w:t>
      </w:r>
      <w:r w:rsidR="00F7200F" w:rsidRPr="00B24AAE">
        <w:rPr>
          <w:rFonts w:cstheme="minorHAnsi"/>
        </w:rPr>
        <w:t>20</w:t>
      </w:r>
      <w:r w:rsidRPr="00B24AAE">
        <w:rPr>
          <w:rFonts w:cstheme="minorHAnsi"/>
        </w:rPr>
        <w:t xml:space="preserve"> personnes</w:t>
      </w:r>
      <w:r w:rsidR="00345ADC">
        <w:rPr>
          <w:rFonts w:cstheme="minorHAnsi"/>
        </w:rPr>
        <w:t xml:space="preserve"> maximum</w:t>
      </w:r>
      <w:r w:rsidRPr="00B24AAE">
        <w:rPr>
          <w:rFonts w:cstheme="minorHAnsi"/>
        </w:rPr>
        <w:t xml:space="preserve">, participants et encadrants compris sont à respecter. </w:t>
      </w:r>
    </w:p>
    <w:p w14:paraId="678CE53D" w14:textId="6BB651D3" w:rsidR="00A62BA2" w:rsidRPr="00B24AAE" w:rsidRDefault="00A62BA2" w:rsidP="00A62BA2">
      <w:pPr>
        <w:rPr>
          <w:rFonts w:cstheme="minorHAnsi"/>
        </w:rPr>
      </w:pPr>
      <w:r w:rsidRPr="00B24AAE">
        <w:rPr>
          <w:rFonts w:cstheme="minorHAnsi"/>
        </w:rPr>
        <w:t xml:space="preserve">Les </w:t>
      </w:r>
      <w:r w:rsidR="00345ADC">
        <w:rPr>
          <w:rFonts w:cstheme="minorHAnsi"/>
        </w:rPr>
        <w:t>groupes</w:t>
      </w:r>
      <w:r w:rsidRPr="00B24AAE">
        <w:rPr>
          <w:rFonts w:cstheme="minorHAnsi"/>
        </w:rPr>
        <w:t xml:space="preserve"> de contact doivent rest</w:t>
      </w:r>
      <w:r w:rsidR="00B642D8" w:rsidRPr="00B24AAE">
        <w:rPr>
          <w:rFonts w:cstheme="minorHAnsi"/>
        </w:rPr>
        <w:t>er</w:t>
      </w:r>
      <w:r w:rsidRPr="00B24AAE">
        <w:rPr>
          <w:rFonts w:cstheme="minorHAnsi"/>
        </w:rPr>
        <w:t xml:space="preserve"> le plus stable</w:t>
      </w:r>
      <w:r w:rsidR="00B642D8" w:rsidRPr="00B24AAE">
        <w:rPr>
          <w:rFonts w:cstheme="minorHAnsi"/>
        </w:rPr>
        <w:t>s</w:t>
      </w:r>
      <w:r w:rsidRPr="00B24AAE">
        <w:rPr>
          <w:rFonts w:cstheme="minorHAnsi"/>
        </w:rPr>
        <w:t xml:space="preserve"> possible.</w:t>
      </w:r>
    </w:p>
    <w:p w14:paraId="23434C13" w14:textId="7E7773F6" w:rsidR="003372D3" w:rsidRPr="00B24AAE" w:rsidRDefault="003372D3" w:rsidP="003372D3">
      <w:pPr>
        <w:rPr>
          <w:rFonts w:cstheme="minorHAnsi"/>
        </w:rPr>
      </w:pPr>
      <w:r w:rsidRPr="00B24AAE">
        <w:rPr>
          <w:rFonts w:cstheme="minorHAnsi"/>
        </w:rPr>
        <w:t xml:space="preserve">Deux </w:t>
      </w:r>
      <w:r w:rsidR="00345ADC">
        <w:rPr>
          <w:rFonts w:cstheme="minorHAnsi"/>
        </w:rPr>
        <w:t>groupes</w:t>
      </w:r>
      <w:r w:rsidRPr="00B24AAE">
        <w:rPr>
          <w:rFonts w:cstheme="minorHAnsi"/>
        </w:rPr>
        <w:t xml:space="preserve"> peuvent être dans la même infrastructure</w:t>
      </w:r>
      <w:r w:rsidR="00B642D8" w:rsidRPr="00B24AAE">
        <w:rPr>
          <w:rFonts w:cstheme="minorHAnsi"/>
        </w:rPr>
        <w:t>,</w:t>
      </w:r>
      <w:r w:rsidRPr="00B24AAE">
        <w:rPr>
          <w:rFonts w:cstheme="minorHAnsi"/>
        </w:rPr>
        <w:t xml:space="preserve"> mais elles ne peuvent pas se côtoyer. Les activités se déroulent par </w:t>
      </w:r>
      <w:r w:rsidR="00D136A4">
        <w:rPr>
          <w:rFonts w:cstheme="minorHAnsi"/>
        </w:rPr>
        <w:t>groupe</w:t>
      </w:r>
      <w:r w:rsidRPr="00B24AAE">
        <w:rPr>
          <w:rFonts w:cstheme="minorHAnsi"/>
        </w:rPr>
        <w:t>.</w:t>
      </w:r>
      <w:r w:rsidR="005C4EC6" w:rsidRPr="00B24AAE">
        <w:rPr>
          <w:rFonts w:cstheme="minorHAnsi"/>
        </w:rPr>
        <w:t xml:space="preserve"> Attention respect protocole autres secteurs.</w:t>
      </w:r>
    </w:p>
    <w:p w14:paraId="67CA327E" w14:textId="7BD56A1E" w:rsidR="003372D3" w:rsidRPr="00B24AAE" w:rsidRDefault="003372D3" w:rsidP="003372D3">
      <w:pPr>
        <w:rPr>
          <w:rFonts w:cstheme="minorHAnsi"/>
        </w:rPr>
      </w:pPr>
      <w:r w:rsidRPr="00B24AAE">
        <w:rPr>
          <w:rFonts w:cstheme="minorHAnsi"/>
          <w:b/>
        </w:rPr>
        <w:t>Repas du midi/collation</w:t>
      </w:r>
      <w:r w:rsidRPr="00B24AAE">
        <w:rPr>
          <w:rFonts w:cstheme="minorHAnsi"/>
        </w:rPr>
        <w:t> : le</w:t>
      </w:r>
      <w:r w:rsidR="00D136A4">
        <w:rPr>
          <w:rFonts w:cstheme="minorHAnsi"/>
        </w:rPr>
        <w:t>s repas sont pris au sein du groupe</w:t>
      </w:r>
      <w:r w:rsidRPr="00B24AAE">
        <w:rPr>
          <w:rFonts w:cstheme="minorHAnsi"/>
        </w:rPr>
        <w:t xml:space="preserve">. L’idéal est que chaque </w:t>
      </w:r>
      <w:r w:rsidR="00D136A4">
        <w:rPr>
          <w:rFonts w:cstheme="minorHAnsi"/>
        </w:rPr>
        <w:t>groupe</w:t>
      </w:r>
      <w:r w:rsidRPr="00B24AAE">
        <w:rPr>
          <w:rFonts w:cstheme="minorHAnsi"/>
        </w:rPr>
        <w:t xml:space="preserve"> ait son endroit pour manger. Si ce n’est pas le cas, le local devra être nettoyé entre le passage de deux </w:t>
      </w:r>
      <w:r w:rsidR="00D136A4">
        <w:rPr>
          <w:rFonts w:cstheme="minorHAnsi"/>
        </w:rPr>
        <w:t>groupe</w:t>
      </w:r>
      <w:r w:rsidR="008A68B4">
        <w:rPr>
          <w:rFonts w:cstheme="minorHAnsi"/>
        </w:rPr>
        <w:t>s</w:t>
      </w:r>
      <w:r w:rsidRPr="00B24AAE">
        <w:rPr>
          <w:rFonts w:cstheme="minorHAnsi"/>
        </w:rPr>
        <w:t xml:space="preserve"> et aéré pendant minimum 15 minutes.</w:t>
      </w:r>
    </w:p>
    <w:p w14:paraId="52FFF173" w14:textId="77777777" w:rsidR="003372D3" w:rsidRPr="00B24AAE" w:rsidRDefault="003372D3" w:rsidP="003372D3">
      <w:pPr>
        <w:rPr>
          <w:rFonts w:cstheme="minorHAnsi"/>
        </w:rPr>
      </w:pPr>
      <w:r w:rsidRPr="00B24AAE">
        <w:rPr>
          <w:rFonts w:cstheme="minorHAnsi"/>
        </w:rPr>
        <w:t>Les repas chauds sont toujours possibles.</w:t>
      </w:r>
    </w:p>
    <w:p w14:paraId="3FDEB546" w14:textId="77777777" w:rsidR="00B40907" w:rsidRPr="00B24AAE" w:rsidRDefault="003372D3" w:rsidP="003372D3">
      <w:pPr>
        <w:rPr>
          <w:rFonts w:cstheme="minorHAnsi"/>
        </w:rPr>
      </w:pPr>
      <w:r w:rsidRPr="00B24AAE">
        <w:rPr>
          <w:rFonts w:cstheme="minorHAnsi"/>
          <w:b/>
        </w:rPr>
        <w:t xml:space="preserve">Distance sociale (&lt;1.5m) et masques </w:t>
      </w:r>
      <w:r w:rsidR="005D156F" w:rsidRPr="00B24AAE">
        <w:rPr>
          <w:rFonts w:cstheme="minorHAnsi"/>
          <w:b/>
        </w:rPr>
        <w:t>buccaux</w:t>
      </w:r>
      <w:r w:rsidRPr="00B24AAE">
        <w:rPr>
          <w:rFonts w:cstheme="minorHAnsi"/>
        </w:rPr>
        <w:t xml:space="preserve">: </w:t>
      </w:r>
      <w:r w:rsidR="00B40907" w:rsidRPr="00B24AAE">
        <w:rPr>
          <w:rFonts w:cstheme="minorHAnsi"/>
        </w:rPr>
        <w:t>le masque est porté par les encadrants. Il n’y a pas de port du masque pour</w:t>
      </w:r>
      <w:r w:rsidR="00F7200F" w:rsidRPr="00B24AAE">
        <w:rPr>
          <w:rFonts w:cstheme="minorHAnsi"/>
        </w:rPr>
        <w:t xml:space="preserve"> les enfants de moins de 12 ans. </w:t>
      </w:r>
      <w:r w:rsidR="00B40907" w:rsidRPr="00B24AAE">
        <w:rPr>
          <w:rFonts w:cstheme="minorHAnsi"/>
        </w:rPr>
        <w:t xml:space="preserve">Pour les participants de plus de 12 ans (+ 18 ans compris), le port du masque est </w:t>
      </w:r>
      <w:r w:rsidR="005C4EC6" w:rsidRPr="00B24AAE">
        <w:rPr>
          <w:rFonts w:cstheme="minorHAnsi"/>
        </w:rPr>
        <w:t>obligatoire</w:t>
      </w:r>
      <w:r w:rsidR="00F7200F" w:rsidRPr="00B24AAE">
        <w:rPr>
          <w:rFonts w:cstheme="minorHAnsi"/>
        </w:rPr>
        <w:t xml:space="preserve"> en intérieur</w:t>
      </w:r>
      <w:r w:rsidR="00B40907" w:rsidRPr="00B24AAE">
        <w:rPr>
          <w:rFonts w:cstheme="minorHAnsi"/>
        </w:rPr>
        <w:t>.</w:t>
      </w:r>
      <w:r w:rsidR="00F7200F" w:rsidRPr="00B24AAE">
        <w:rPr>
          <w:rFonts w:cstheme="minorHAnsi"/>
        </w:rPr>
        <w:t xml:space="preserve"> Pour les activités extérieures dans les lieux publics, il faut se référer aux mesures mises en place par les autorités communales.</w:t>
      </w:r>
    </w:p>
    <w:p w14:paraId="5DDD18DE" w14:textId="3EDF9B38" w:rsidR="003372D3" w:rsidRPr="00B24AAE" w:rsidRDefault="003372D3" w:rsidP="003372D3">
      <w:pPr>
        <w:rPr>
          <w:rFonts w:cstheme="minorHAnsi"/>
        </w:rPr>
      </w:pPr>
      <w:r w:rsidRPr="00B24AAE">
        <w:rPr>
          <w:rFonts w:cstheme="minorHAnsi"/>
          <w:b/>
        </w:rPr>
        <w:t xml:space="preserve">Transport </w:t>
      </w:r>
      <w:r w:rsidR="00B40907" w:rsidRPr="00B24AAE">
        <w:rPr>
          <w:rFonts w:cstheme="minorHAnsi"/>
          <w:b/>
        </w:rPr>
        <w:t xml:space="preserve"> vers/depuis le lieu habituel d’activités</w:t>
      </w:r>
      <w:r w:rsidR="00B40907" w:rsidRPr="00B24AAE">
        <w:rPr>
          <w:rFonts w:cstheme="minorHAnsi"/>
        </w:rPr>
        <w:t> </w:t>
      </w:r>
      <w:r w:rsidRPr="00B24AAE">
        <w:rPr>
          <w:rFonts w:cstheme="minorHAnsi"/>
        </w:rPr>
        <w:t xml:space="preserve">: les transports sont autorisés. Il est, cependant, indispensable de respecter les mesures de distanciation sociale en laissant deux sièges libres entre les </w:t>
      </w:r>
      <w:r w:rsidR="00F7200F" w:rsidRPr="00B24AAE">
        <w:rPr>
          <w:rFonts w:cstheme="minorHAnsi"/>
        </w:rPr>
        <w:t>participants</w:t>
      </w:r>
      <w:r w:rsidRPr="00B24AAE">
        <w:rPr>
          <w:rFonts w:cstheme="minorHAnsi"/>
        </w:rPr>
        <w:t xml:space="preserve">. Si les lieux d’activités accueillent plusieurs </w:t>
      </w:r>
      <w:r w:rsidR="00D136A4">
        <w:rPr>
          <w:rFonts w:cstheme="minorHAnsi"/>
        </w:rPr>
        <w:t>groupes</w:t>
      </w:r>
      <w:r w:rsidRPr="00B24AAE">
        <w:rPr>
          <w:rFonts w:cstheme="minorHAnsi"/>
        </w:rPr>
        <w:t xml:space="preserve">, il est nécessaire d’organiser, de </w:t>
      </w:r>
      <w:r w:rsidRPr="00B24AAE">
        <w:rPr>
          <w:rFonts w:cstheme="minorHAnsi"/>
        </w:rPr>
        <w:lastRenderedPageBreak/>
        <w:t xml:space="preserve">préférence, les trajets par </w:t>
      </w:r>
      <w:r w:rsidR="00D136A4">
        <w:rPr>
          <w:rFonts w:cstheme="minorHAnsi"/>
        </w:rPr>
        <w:t>groupe</w:t>
      </w:r>
      <w:r w:rsidRPr="00B24AAE">
        <w:rPr>
          <w:rFonts w:cstheme="minorHAnsi"/>
        </w:rPr>
        <w:t xml:space="preserve">. Si ce n’est pas possible, les </w:t>
      </w:r>
      <w:r w:rsidR="00D136A4">
        <w:rPr>
          <w:rFonts w:cstheme="minorHAnsi"/>
        </w:rPr>
        <w:t>groupes doivent être séparé</w:t>
      </w:r>
      <w:r w:rsidRPr="00B24AAE">
        <w:rPr>
          <w:rFonts w:cstheme="minorHAnsi"/>
        </w:rPr>
        <w:t xml:space="preserve">s les </w:t>
      </w:r>
      <w:r w:rsidR="00D136A4">
        <w:rPr>
          <w:rFonts w:cstheme="minorHAnsi"/>
        </w:rPr>
        <w:t>uns</w:t>
      </w:r>
      <w:r w:rsidRPr="00B24AAE">
        <w:rPr>
          <w:rFonts w:cstheme="minorHAnsi"/>
        </w:rPr>
        <w:t xml:space="preserve"> des autres dans le car.</w:t>
      </w:r>
    </w:p>
    <w:p w14:paraId="060FDFB5" w14:textId="77777777" w:rsidR="005D156F" w:rsidRPr="00B24AAE" w:rsidRDefault="005D156F" w:rsidP="003372D3">
      <w:pPr>
        <w:rPr>
          <w:rFonts w:cstheme="minorHAnsi"/>
        </w:rPr>
      </w:pPr>
      <w:r w:rsidRPr="00B24AAE">
        <w:rPr>
          <w:rFonts w:cstheme="minorHAnsi"/>
        </w:rPr>
        <w:t>Si lors de vos transports, vous faites appel à une entreprise (location de car, STIB, TEC, etc.), les conditions d’utilisation propre à l’entreprise sont à respecter.</w:t>
      </w:r>
    </w:p>
    <w:p w14:paraId="2A05DB2D" w14:textId="77777777" w:rsidR="005D156F" w:rsidRPr="00B24AAE" w:rsidRDefault="003372D3" w:rsidP="005D156F">
      <w:pPr>
        <w:rPr>
          <w:rFonts w:cstheme="minorHAnsi"/>
        </w:rPr>
      </w:pPr>
      <w:r w:rsidRPr="00B24AAE">
        <w:rPr>
          <w:rFonts w:cstheme="minorHAnsi"/>
          <w:b/>
        </w:rPr>
        <w:t>Accueil des parents (si l’âge du participant le nécessite)</w:t>
      </w:r>
      <w:r w:rsidRPr="00B24AAE">
        <w:rPr>
          <w:rFonts w:cstheme="minorHAnsi"/>
        </w:rPr>
        <w:t xml:space="preserve"> : </w:t>
      </w:r>
    </w:p>
    <w:p w14:paraId="3DB61E92" w14:textId="6ACFE054" w:rsidR="005D156F" w:rsidRPr="00B24AAE" w:rsidRDefault="005D156F" w:rsidP="005D156F">
      <w:pPr>
        <w:rPr>
          <w:rFonts w:cstheme="minorHAnsi"/>
        </w:rPr>
      </w:pPr>
      <w:r w:rsidRPr="00B24AAE">
        <w:rPr>
          <w:rFonts w:cstheme="minorHAnsi"/>
        </w:rPr>
        <w:t>Les consignes sanitaires seront explicitées au</w:t>
      </w:r>
      <w:r w:rsidR="008A68B4">
        <w:rPr>
          <w:rFonts w:cstheme="minorHAnsi"/>
        </w:rPr>
        <w:t>x</w:t>
      </w:r>
      <w:r w:rsidRPr="00B24AAE">
        <w:rPr>
          <w:rFonts w:cstheme="minorHAnsi"/>
        </w:rPr>
        <w:t xml:space="preserve"> parent</w:t>
      </w:r>
      <w:r w:rsidR="008A68B4">
        <w:rPr>
          <w:rFonts w:cstheme="minorHAnsi"/>
        </w:rPr>
        <w:t>s</w:t>
      </w:r>
      <w:r w:rsidRPr="00B24AAE">
        <w:rPr>
          <w:rFonts w:cstheme="minorHAnsi"/>
        </w:rPr>
        <w:t xml:space="preserve"> lors de la réalisation de la première activité.  Un protocole simplifié  réalisé par les structures, les opérateurs, etc. est transmis aux parents du participant s’il a moins de 18 ans et aux participants de plus de 18 ans le plus rapidement possible par différents canaux tenant compte des spécificités et de l’environnement des familles (mails, document envoyé par courrier, donné en mains propres, etc.). </w:t>
      </w:r>
    </w:p>
    <w:p w14:paraId="0EBF9CFC" w14:textId="77777777" w:rsidR="0091457B" w:rsidRPr="00B24AAE" w:rsidRDefault="005D156F" w:rsidP="0091457B">
      <w:pPr>
        <w:rPr>
          <w:rFonts w:cstheme="minorHAnsi"/>
        </w:rPr>
      </w:pPr>
      <w:r w:rsidRPr="00B24AAE">
        <w:rPr>
          <w:rFonts w:cstheme="minorHAnsi"/>
        </w:rPr>
        <w:t>Il peut être judicieux de s’associer aux informations tran</w:t>
      </w:r>
      <w:r w:rsidR="00F7200F" w:rsidRPr="00B24AAE">
        <w:rPr>
          <w:rFonts w:cstheme="minorHAnsi"/>
        </w:rPr>
        <w:t>smises par le lieu d’activités.</w:t>
      </w:r>
    </w:p>
    <w:p w14:paraId="67F63022" w14:textId="77777777" w:rsidR="003372D3" w:rsidRPr="00B24AAE" w:rsidRDefault="0091457B" w:rsidP="003372D3">
      <w:pPr>
        <w:rPr>
          <w:rFonts w:cstheme="minorHAnsi"/>
        </w:rPr>
      </w:pPr>
      <w:r w:rsidRPr="00B24AAE">
        <w:rPr>
          <w:rFonts w:cstheme="minorHAnsi"/>
        </w:rPr>
        <w:t>D</w:t>
      </w:r>
      <w:r w:rsidR="003372D3" w:rsidRPr="00B24AAE">
        <w:rPr>
          <w:rFonts w:cstheme="minorHAnsi"/>
        </w:rPr>
        <w:t>ans le cas où les participants sont amenés au lieu d’activité par leur parent, il est indispensable d’éviter les regroupements. Il se peut qu’un aménagement des entrées et des sorties soit nécessaire en cas de regroupement de parents. S’il n’y a pas de regroupement</w:t>
      </w:r>
      <w:r w:rsidR="00B642D8" w:rsidRPr="00B24AAE">
        <w:rPr>
          <w:rFonts w:cstheme="minorHAnsi"/>
        </w:rPr>
        <w:t>,</w:t>
      </w:r>
      <w:r w:rsidR="003372D3" w:rsidRPr="00B24AAE">
        <w:rPr>
          <w:rFonts w:cstheme="minorHAnsi"/>
        </w:rPr>
        <w:t xml:space="preserve"> mais que les parents se croisent, le respect des distanciations sociales est </w:t>
      </w:r>
      <w:r w:rsidR="005C4EC6" w:rsidRPr="00B24AAE">
        <w:rPr>
          <w:rFonts w:cstheme="minorHAnsi"/>
        </w:rPr>
        <w:t>obligatoire ainsi que le port du masque.</w:t>
      </w:r>
    </w:p>
    <w:p w14:paraId="6AA17838" w14:textId="77777777" w:rsidR="00F23C83" w:rsidRPr="00B24AAE" w:rsidRDefault="00F23C83" w:rsidP="00F23C83">
      <w:pPr>
        <w:rPr>
          <w:rFonts w:cstheme="minorHAnsi"/>
        </w:rPr>
      </w:pPr>
      <w:r w:rsidRPr="00B24AAE">
        <w:rPr>
          <w:rFonts w:cstheme="minorHAnsi"/>
          <w:b/>
        </w:rPr>
        <w:t>Les soins </w:t>
      </w:r>
      <w:r w:rsidRPr="00B24AAE">
        <w:rPr>
          <w:rFonts w:cstheme="minorHAnsi"/>
        </w:rPr>
        <w:t xml:space="preserve">: si vous avez une organisation spécifique en matière de soin, elle peut être d’application en tenant compte du fait que le port du masque et le lavage des mains </w:t>
      </w:r>
      <w:r w:rsidR="00B642D8" w:rsidRPr="00B24AAE">
        <w:rPr>
          <w:rFonts w:cstheme="minorHAnsi"/>
        </w:rPr>
        <w:t>son</w:t>
      </w:r>
      <w:r w:rsidRPr="00B24AAE">
        <w:rPr>
          <w:rFonts w:cstheme="minorHAnsi"/>
        </w:rPr>
        <w:t>t indispensable</w:t>
      </w:r>
      <w:r w:rsidR="00B642D8" w:rsidRPr="00B24AAE">
        <w:rPr>
          <w:rFonts w:cstheme="minorHAnsi"/>
        </w:rPr>
        <w:t>s</w:t>
      </w:r>
      <w:r w:rsidRPr="00B24AAE">
        <w:rPr>
          <w:rFonts w:cstheme="minorHAnsi"/>
        </w:rPr>
        <w:t xml:space="preserve"> avant chaque soin.</w:t>
      </w:r>
    </w:p>
    <w:p w14:paraId="4F8DDD73" w14:textId="77777777" w:rsidR="00F352F9" w:rsidRPr="00B24AAE" w:rsidRDefault="00F352F9" w:rsidP="00D50866">
      <w:pPr>
        <w:pStyle w:val="Titre4"/>
        <w:rPr>
          <w:rFonts w:cstheme="minorHAnsi"/>
          <w:u w:val="dotted"/>
        </w:rPr>
      </w:pPr>
      <w:r w:rsidRPr="00B24AAE">
        <w:rPr>
          <w:rFonts w:cstheme="minorHAnsi"/>
          <w:u w:val="dotted"/>
        </w:rPr>
        <w:t>Activités de séjour</w:t>
      </w:r>
    </w:p>
    <w:p w14:paraId="10756E34" w14:textId="535A7FF9" w:rsidR="003372D3" w:rsidRPr="00B24AAE" w:rsidRDefault="003372D3" w:rsidP="003372D3">
      <w:pPr>
        <w:rPr>
          <w:rFonts w:cstheme="minorHAnsi"/>
        </w:rPr>
      </w:pPr>
      <w:r w:rsidRPr="00B24AAE">
        <w:rPr>
          <w:rFonts w:cstheme="minorHAnsi"/>
          <w:b/>
        </w:rPr>
        <w:t>Capacité d’accueil</w:t>
      </w:r>
      <w:r w:rsidR="00D136A4">
        <w:rPr>
          <w:rFonts w:cstheme="minorHAnsi"/>
          <w:b/>
        </w:rPr>
        <w:t xml:space="preserve"> : </w:t>
      </w:r>
      <w:r w:rsidRPr="00B24AAE">
        <w:rPr>
          <w:rFonts w:cstheme="minorHAnsi"/>
        </w:rPr>
        <w:t xml:space="preserve">les opérateurs peuvent accueillir </w:t>
      </w:r>
      <w:r w:rsidR="00D136A4">
        <w:rPr>
          <w:rFonts w:cstheme="minorHAnsi"/>
        </w:rPr>
        <w:t>des groupes de</w:t>
      </w:r>
      <w:r w:rsidRPr="00B24AAE">
        <w:rPr>
          <w:rFonts w:cstheme="minorHAnsi"/>
        </w:rPr>
        <w:t xml:space="preserve"> </w:t>
      </w:r>
      <w:r w:rsidR="00F7200F" w:rsidRPr="00B24AAE">
        <w:rPr>
          <w:rFonts w:cstheme="minorHAnsi"/>
        </w:rPr>
        <w:t>20</w:t>
      </w:r>
      <w:r w:rsidRPr="00B24AAE">
        <w:rPr>
          <w:rFonts w:cstheme="minorHAnsi"/>
        </w:rPr>
        <w:t xml:space="preserve"> personnes</w:t>
      </w:r>
      <w:r w:rsidR="00D136A4">
        <w:rPr>
          <w:rFonts w:cstheme="minorHAnsi"/>
        </w:rPr>
        <w:t xml:space="preserve"> maximum</w:t>
      </w:r>
      <w:r w:rsidRPr="00B24AAE">
        <w:rPr>
          <w:rFonts w:cstheme="minorHAnsi"/>
        </w:rPr>
        <w:t xml:space="preserve">, participants et encadrants compris sont à respecter. </w:t>
      </w:r>
    </w:p>
    <w:p w14:paraId="04118A2D" w14:textId="70EB3374" w:rsidR="00A62BA2" w:rsidRPr="00B24AAE" w:rsidRDefault="00A62BA2" w:rsidP="00A62BA2">
      <w:pPr>
        <w:rPr>
          <w:rFonts w:cstheme="minorHAnsi"/>
        </w:rPr>
      </w:pPr>
      <w:r w:rsidRPr="00B24AAE">
        <w:rPr>
          <w:rFonts w:cstheme="minorHAnsi"/>
        </w:rPr>
        <w:t xml:space="preserve">Les </w:t>
      </w:r>
      <w:r w:rsidR="00D136A4">
        <w:rPr>
          <w:rFonts w:cstheme="minorHAnsi"/>
        </w:rPr>
        <w:t>groupes</w:t>
      </w:r>
      <w:r w:rsidRPr="00B24AAE">
        <w:rPr>
          <w:rFonts w:cstheme="minorHAnsi"/>
        </w:rPr>
        <w:t xml:space="preserve"> de contact doivent rest</w:t>
      </w:r>
      <w:r w:rsidR="00B642D8" w:rsidRPr="00B24AAE">
        <w:rPr>
          <w:rFonts w:cstheme="minorHAnsi"/>
        </w:rPr>
        <w:t>er</w:t>
      </w:r>
      <w:r w:rsidRPr="00B24AAE">
        <w:rPr>
          <w:rFonts w:cstheme="minorHAnsi"/>
        </w:rPr>
        <w:t xml:space="preserve"> le plus stable</w:t>
      </w:r>
      <w:r w:rsidR="00B642D8" w:rsidRPr="00B24AAE">
        <w:rPr>
          <w:rFonts w:cstheme="minorHAnsi"/>
        </w:rPr>
        <w:t>s</w:t>
      </w:r>
      <w:r w:rsidRPr="00B24AAE">
        <w:rPr>
          <w:rFonts w:cstheme="minorHAnsi"/>
        </w:rPr>
        <w:t xml:space="preserve"> possible.</w:t>
      </w:r>
    </w:p>
    <w:p w14:paraId="2FEE8630" w14:textId="1C5DAAF5" w:rsidR="003372D3" w:rsidRPr="00B24AAE" w:rsidRDefault="003372D3" w:rsidP="003372D3">
      <w:pPr>
        <w:rPr>
          <w:rFonts w:cstheme="minorHAnsi"/>
        </w:rPr>
      </w:pPr>
      <w:r w:rsidRPr="00B24AAE">
        <w:rPr>
          <w:rFonts w:cstheme="minorHAnsi"/>
        </w:rPr>
        <w:t xml:space="preserve">Deux </w:t>
      </w:r>
      <w:r w:rsidR="00D136A4">
        <w:rPr>
          <w:rFonts w:cstheme="minorHAnsi"/>
        </w:rPr>
        <w:t>groupes</w:t>
      </w:r>
      <w:r w:rsidRPr="00B24AAE">
        <w:rPr>
          <w:rFonts w:cstheme="minorHAnsi"/>
        </w:rPr>
        <w:t xml:space="preserve"> peuvent être dans la même infrastructure</w:t>
      </w:r>
      <w:r w:rsidR="00B642D8" w:rsidRPr="00B24AAE">
        <w:rPr>
          <w:rFonts w:cstheme="minorHAnsi"/>
        </w:rPr>
        <w:t>,</w:t>
      </w:r>
      <w:r w:rsidRPr="00B24AAE">
        <w:rPr>
          <w:rFonts w:cstheme="minorHAnsi"/>
        </w:rPr>
        <w:t xml:space="preserve"> mais </w:t>
      </w:r>
      <w:r w:rsidR="00D136A4">
        <w:rPr>
          <w:rFonts w:cstheme="minorHAnsi"/>
        </w:rPr>
        <w:t>ils</w:t>
      </w:r>
      <w:r w:rsidRPr="00B24AAE">
        <w:rPr>
          <w:rFonts w:cstheme="minorHAnsi"/>
        </w:rPr>
        <w:t xml:space="preserve"> ne peuvent pas se côtoyer. Les activités se déroulent par </w:t>
      </w:r>
      <w:r w:rsidR="00D136A4">
        <w:rPr>
          <w:rFonts w:cstheme="minorHAnsi"/>
        </w:rPr>
        <w:t>groupe</w:t>
      </w:r>
      <w:r w:rsidRPr="00B24AAE">
        <w:rPr>
          <w:rFonts w:cstheme="minorHAnsi"/>
        </w:rPr>
        <w:t>.</w:t>
      </w:r>
    </w:p>
    <w:p w14:paraId="6C9EAEDC" w14:textId="02DF2132" w:rsidR="003372D3" w:rsidRPr="00B24AAE" w:rsidRDefault="003372D3" w:rsidP="003372D3">
      <w:pPr>
        <w:rPr>
          <w:rFonts w:cstheme="minorHAnsi"/>
        </w:rPr>
      </w:pPr>
      <w:r w:rsidRPr="00B24AAE">
        <w:rPr>
          <w:rFonts w:cstheme="minorHAnsi"/>
          <w:b/>
        </w:rPr>
        <w:t>Repas du midi/collation</w:t>
      </w:r>
      <w:r w:rsidRPr="00B24AAE">
        <w:rPr>
          <w:rFonts w:cstheme="minorHAnsi"/>
        </w:rPr>
        <w:t> : l</w:t>
      </w:r>
      <w:r w:rsidR="00D136A4">
        <w:rPr>
          <w:rFonts w:cstheme="minorHAnsi"/>
        </w:rPr>
        <w:t>es repas sont pris au sein du groupe</w:t>
      </w:r>
      <w:r w:rsidRPr="00B24AAE">
        <w:rPr>
          <w:rFonts w:cstheme="minorHAnsi"/>
        </w:rPr>
        <w:t xml:space="preserve">. L’idéal est que chaque </w:t>
      </w:r>
      <w:r w:rsidR="00D136A4">
        <w:rPr>
          <w:rFonts w:cstheme="minorHAnsi"/>
        </w:rPr>
        <w:t>groupe</w:t>
      </w:r>
      <w:r w:rsidRPr="00B24AAE">
        <w:rPr>
          <w:rFonts w:cstheme="minorHAnsi"/>
        </w:rPr>
        <w:t xml:space="preserve"> ait son endroit pour manger. Si ce n’est pas le cas, le local devra être nettoyé entre le passage de deux </w:t>
      </w:r>
      <w:r w:rsidR="00D136A4">
        <w:rPr>
          <w:rFonts w:cstheme="minorHAnsi"/>
        </w:rPr>
        <w:t>groupes</w:t>
      </w:r>
      <w:r w:rsidRPr="00B24AAE">
        <w:rPr>
          <w:rFonts w:cstheme="minorHAnsi"/>
        </w:rPr>
        <w:t xml:space="preserve"> et aéré pendant minimum 15 minutes.</w:t>
      </w:r>
    </w:p>
    <w:p w14:paraId="1EA71C72" w14:textId="77777777" w:rsidR="003372D3" w:rsidRPr="00B24AAE" w:rsidRDefault="003372D3" w:rsidP="003372D3">
      <w:pPr>
        <w:rPr>
          <w:rFonts w:cstheme="minorHAnsi"/>
        </w:rPr>
      </w:pPr>
      <w:r w:rsidRPr="00B24AAE">
        <w:rPr>
          <w:rFonts w:cstheme="minorHAnsi"/>
        </w:rPr>
        <w:t>Les repas chauds sont toujours possibles.</w:t>
      </w:r>
    </w:p>
    <w:p w14:paraId="0BFAF1E5" w14:textId="77777777" w:rsidR="003372D3" w:rsidRPr="00B24AAE" w:rsidRDefault="003372D3" w:rsidP="003372D3">
      <w:pPr>
        <w:rPr>
          <w:rFonts w:cstheme="minorHAnsi"/>
        </w:rPr>
      </w:pPr>
      <w:r w:rsidRPr="00B24AAE">
        <w:rPr>
          <w:rFonts w:cstheme="minorHAnsi"/>
          <w:b/>
        </w:rPr>
        <w:t xml:space="preserve">Distance sociale (&lt;1.5m) et masques </w:t>
      </w:r>
      <w:r w:rsidR="00AD717D" w:rsidRPr="00B24AAE">
        <w:rPr>
          <w:rFonts w:cstheme="minorHAnsi"/>
          <w:b/>
        </w:rPr>
        <w:t>buccaux</w:t>
      </w:r>
      <w:r w:rsidRPr="00B24AAE">
        <w:rPr>
          <w:rFonts w:cstheme="minorHAnsi"/>
        </w:rPr>
        <w:t xml:space="preserve">: </w:t>
      </w:r>
      <w:r w:rsidR="00B40907" w:rsidRPr="00B24AAE">
        <w:rPr>
          <w:rFonts w:cstheme="minorHAnsi"/>
        </w:rPr>
        <w:t>le masque est porté par les encadrants. Il n’y a pas de port du masque pour les enfants de moins de 1</w:t>
      </w:r>
      <w:r w:rsidR="00F7200F" w:rsidRPr="00B24AAE">
        <w:rPr>
          <w:rFonts w:cstheme="minorHAnsi"/>
        </w:rPr>
        <w:t>2 ans</w:t>
      </w:r>
      <w:r w:rsidR="00B40907" w:rsidRPr="00B24AAE">
        <w:rPr>
          <w:rFonts w:cstheme="minorHAnsi"/>
        </w:rPr>
        <w:t xml:space="preserve">. Pour les participants de plus de 12 ans (+ 18 ans compris), le port du masque est </w:t>
      </w:r>
      <w:r w:rsidR="005C4EC6" w:rsidRPr="00B24AAE">
        <w:rPr>
          <w:rFonts w:cstheme="minorHAnsi"/>
        </w:rPr>
        <w:t>obligatoire</w:t>
      </w:r>
      <w:r w:rsidR="00F7200F" w:rsidRPr="00B24AAE">
        <w:rPr>
          <w:rFonts w:cstheme="minorHAnsi"/>
        </w:rPr>
        <w:t xml:space="preserve"> en intérieur</w:t>
      </w:r>
      <w:r w:rsidR="00B40907" w:rsidRPr="00B24AAE">
        <w:rPr>
          <w:rFonts w:cstheme="minorHAnsi"/>
        </w:rPr>
        <w:t>.</w:t>
      </w:r>
      <w:r w:rsidR="00F7200F" w:rsidRPr="00B24AAE">
        <w:rPr>
          <w:rFonts w:cstheme="minorHAnsi"/>
        </w:rPr>
        <w:t xml:space="preserve"> Pour les activités extérieures dans les lieux publics, il faut se référer aux mesures mises en place par les autorités communales.</w:t>
      </w:r>
    </w:p>
    <w:p w14:paraId="351EA5AD" w14:textId="05D2BC18" w:rsidR="003372D3" w:rsidRPr="00B24AAE" w:rsidRDefault="003372D3" w:rsidP="003372D3">
      <w:pPr>
        <w:rPr>
          <w:rFonts w:cstheme="minorHAnsi"/>
        </w:rPr>
      </w:pPr>
      <w:r w:rsidRPr="00B24AAE">
        <w:rPr>
          <w:rFonts w:cstheme="minorHAnsi"/>
          <w:b/>
        </w:rPr>
        <w:t xml:space="preserve">Transport </w:t>
      </w:r>
      <w:r w:rsidR="00B40907" w:rsidRPr="00B24AAE">
        <w:rPr>
          <w:rFonts w:cstheme="minorHAnsi"/>
          <w:b/>
        </w:rPr>
        <w:t xml:space="preserve"> vers/depuis le lieu habituel d’activités</w:t>
      </w:r>
      <w:r w:rsidR="00B40907" w:rsidRPr="00B24AAE">
        <w:rPr>
          <w:rFonts w:cstheme="minorHAnsi"/>
        </w:rPr>
        <w:t> </w:t>
      </w:r>
      <w:r w:rsidRPr="00B24AAE">
        <w:rPr>
          <w:rFonts w:cstheme="minorHAnsi"/>
        </w:rPr>
        <w:t xml:space="preserve">: les transports sont autorisés. Il est, cependant, indispensable de respecter les mesures de distanciation sociale en laissant deux sièges libres entre les enfants. Si les lieux d’activités accueillent plusieurs </w:t>
      </w:r>
      <w:r w:rsidR="00D136A4">
        <w:rPr>
          <w:rFonts w:cstheme="minorHAnsi"/>
        </w:rPr>
        <w:t>groupes</w:t>
      </w:r>
      <w:r w:rsidRPr="00B24AAE">
        <w:rPr>
          <w:rFonts w:cstheme="minorHAnsi"/>
        </w:rPr>
        <w:t xml:space="preserve">, il est nécessaire d’organiser, de </w:t>
      </w:r>
      <w:r w:rsidRPr="00B24AAE">
        <w:rPr>
          <w:rFonts w:cstheme="minorHAnsi"/>
        </w:rPr>
        <w:lastRenderedPageBreak/>
        <w:t xml:space="preserve">préférence, les trajets par </w:t>
      </w:r>
      <w:r w:rsidR="00D136A4">
        <w:rPr>
          <w:rFonts w:cstheme="minorHAnsi"/>
        </w:rPr>
        <w:t>groupe</w:t>
      </w:r>
      <w:r w:rsidRPr="00B24AAE">
        <w:rPr>
          <w:rFonts w:cstheme="minorHAnsi"/>
        </w:rPr>
        <w:t xml:space="preserve">. Si ce n’est pas possible, les </w:t>
      </w:r>
      <w:r w:rsidR="00D136A4">
        <w:rPr>
          <w:rFonts w:cstheme="minorHAnsi"/>
        </w:rPr>
        <w:t>groupes doivent être séparés</w:t>
      </w:r>
      <w:r w:rsidRPr="00B24AAE">
        <w:rPr>
          <w:rFonts w:cstheme="minorHAnsi"/>
        </w:rPr>
        <w:t xml:space="preserve"> les </w:t>
      </w:r>
      <w:r w:rsidR="00D136A4">
        <w:rPr>
          <w:rFonts w:cstheme="minorHAnsi"/>
        </w:rPr>
        <w:t>uns</w:t>
      </w:r>
      <w:r w:rsidRPr="00B24AAE">
        <w:rPr>
          <w:rFonts w:cstheme="minorHAnsi"/>
        </w:rPr>
        <w:t xml:space="preserve"> des autres dans le car.</w:t>
      </w:r>
    </w:p>
    <w:p w14:paraId="73C69C43" w14:textId="77777777" w:rsidR="00AD717D" w:rsidRPr="00B24AAE" w:rsidRDefault="00AD717D" w:rsidP="003372D3">
      <w:pPr>
        <w:rPr>
          <w:rFonts w:cstheme="minorHAnsi"/>
        </w:rPr>
      </w:pPr>
      <w:r w:rsidRPr="00B24AAE">
        <w:rPr>
          <w:rFonts w:cstheme="minorHAnsi"/>
        </w:rPr>
        <w:t>Si lors de vos transports, vous faites appel à une entreprise (location de car, STIB, TEC, etc.), les conditions d’utilisation propre à l’entreprise sont à respecter.</w:t>
      </w:r>
    </w:p>
    <w:p w14:paraId="25659BF2" w14:textId="77777777" w:rsidR="005D156F" w:rsidRPr="00B24AAE" w:rsidRDefault="003372D3" w:rsidP="005D156F">
      <w:pPr>
        <w:rPr>
          <w:rFonts w:cstheme="minorHAnsi"/>
        </w:rPr>
      </w:pPr>
      <w:r w:rsidRPr="00B24AAE">
        <w:rPr>
          <w:rFonts w:cstheme="minorHAnsi"/>
          <w:b/>
        </w:rPr>
        <w:t>Accueil des parents (si l’âge du participant le nécessite)</w:t>
      </w:r>
      <w:r w:rsidRPr="00B24AAE">
        <w:rPr>
          <w:rFonts w:cstheme="minorHAnsi"/>
        </w:rPr>
        <w:t xml:space="preserve"> : </w:t>
      </w:r>
    </w:p>
    <w:p w14:paraId="461C5214" w14:textId="13E55BC2" w:rsidR="005D156F" w:rsidRPr="00B24AAE" w:rsidRDefault="005D156F" w:rsidP="005D156F">
      <w:pPr>
        <w:rPr>
          <w:rFonts w:cstheme="minorHAnsi"/>
        </w:rPr>
      </w:pPr>
      <w:r w:rsidRPr="00B24AAE">
        <w:rPr>
          <w:rFonts w:cstheme="minorHAnsi"/>
        </w:rPr>
        <w:t>Les consignes sanitaires seront explicitées au</w:t>
      </w:r>
      <w:r w:rsidR="00DF4201">
        <w:rPr>
          <w:rFonts w:cstheme="minorHAnsi"/>
        </w:rPr>
        <w:t>x</w:t>
      </w:r>
      <w:r w:rsidRPr="00B24AAE">
        <w:rPr>
          <w:rFonts w:cstheme="minorHAnsi"/>
        </w:rPr>
        <w:t xml:space="preserve"> parent</w:t>
      </w:r>
      <w:r w:rsidR="00DF4201">
        <w:rPr>
          <w:rFonts w:cstheme="minorHAnsi"/>
        </w:rPr>
        <w:t>s</w:t>
      </w:r>
      <w:r w:rsidRPr="00B24AAE">
        <w:rPr>
          <w:rFonts w:cstheme="minorHAnsi"/>
        </w:rPr>
        <w:t xml:space="preserve"> lors de la réalisation de la première activité.  Un protocole simplifié  réalisé par les structures, les opérateurs, etc. est transmis aux parents du participant s’il a moins de 18 ans et aux participants de plus de 18 ans le plus rapidement possible par différents canaux tenant compte des spécificités et de l’environnement des familles (mails, document envoyé par courrier, donné en mains propres, etc.). </w:t>
      </w:r>
    </w:p>
    <w:p w14:paraId="4785A7D3" w14:textId="77777777" w:rsidR="005D156F" w:rsidRPr="00B24AAE" w:rsidRDefault="005D156F" w:rsidP="005D156F">
      <w:pPr>
        <w:rPr>
          <w:rFonts w:cstheme="minorHAnsi"/>
        </w:rPr>
      </w:pPr>
      <w:r w:rsidRPr="00B24AAE">
        <w:rPr>
          <w:rFonts w:cstheme="minorHAnsi"/>
        </w:rPr>
        <w:t>Il peut être judicieux de s’associer aux informations transmises par le lieu d’activités.</w:t>
      </w:r>
    </w:p>
    <w:p w14:paraId="6D842C55" w14:textId="77777777" w:rsidR="003372D3" w:rsidRPr="00B24AAE" w:rsidRDefault="0091457B" w:rsidP="003372D3">
      <w:pPr>
        <w:rPr>
          <w:rFonts w:cstheme="minorHAnsi"/>
        </w:rPr>
      </w:pPr>
      <w:r w:rsidRPr="00B24AAE">
        <w:rPr>
          <w:rFonts w:cstheme="minorHAnsi"/>
        </w:rPr>
        <w:t>D</w:t>
      </w:r>
      <w:r w:rsidR="003372D3" w:rsidRPr="00B24AAE">
        <w:rPr>
          <w:rFonts w:cstheme="minorHAnsi"/>
        </w:rPr>
        <w:t>ans le cas où les participants sont amenés au lieu d’activité par leur parent, il est indispensable d’éviter les regroupements. Il se peut qu’un aménagement des entrées et des sorties soit nécessaire en cas de regroupement de parents. S’il n’y a pas de regroupement</w:t>
      </w:r>
      <w:r w:rsidR="00B642D8" w:rsidRPr="00B24AAE">
        <w:rPr>
          <w:rFonts w:cstheme="minorHAnsi"/>
        </w:rPr>
        <w:t>,</w:t>
      </w:r>
      <w:r w:rsidR="003372D3" w:rsidRPr="00B24AAE">
        <w:rPr>
          <w:rFonts w:cstheme="minorHAnsi"/>
        </w:rPr>
        <w:t xml:space="preserve"> mais que les parents se croisent, le respect des distanciations sociales est </w:t>
      </w:r>
      <w:r w:rsidR="005C4EC6" w:rsidRPr="00B24AAE">
        <w:rPr>
          <w:rFonts w:cstheme="minorHAnsi"/>
        </w:rPr>
        <w:t>obligatoire</w:t>
      </w:r>
    </w:p>
    <w:p w14:paraId="02A59B30" w14:textId="77777777" w:rsidR="00B40907" w:rsidRPr="00B24AAE" w:rsidRDefault="00F23C83" w:rsidP="00F23C83">
      <w:pPr>
        <w:rPr>
          <w:rFonts w:cstheme="minorHAnsi"/>
        </w:rPr>
      </w:pPr>
      <w:r w:rsidRPr="00B24AAE">
        <w:rPr>
          <w:rFonts w:cstheme="minorHAnsi"/>
          <w:b/>
        </w:rPr>
        <w:t>Les soins </w:t>
      </w:r>
      <w:r w:rsidRPr="00B24AAE">
        <w:rPr>
          <w:rFonts w:cstheme="minorHAnsi"/>
        </w:rPr>
        <w:t xml:space="preserve">: si vous avez une organisation spécifique en matière de soin, elle peut être d’application en tenant compte du fait que le port du masque et le lavage des mains </w:t>
      </w:r>
      <w:r w:rsidR="00B642D8" w:rsidRPr="00B24AAE">
        <w:rPr>
          <w:rFonts w:cstheme="minorHAnsi"/>
        </w:rPr>
        <w:t>son</w:t>
      </w:r>
      <w:r w:rsidRPr="00B24AAE">
        <w:rPr>
          <w:rFonts w:cstheme="minorHAnsi"/>
        </w:rPr>
        <w:t>t i</w:t>
      </w:r>
      <w:r w:rsidR="00FA1B84" w:rsidRPr="00B24AAE">
        <w:rPr>
          <w:rFonts w:cstheme="minorHAnsi"/>
        </w:rPr>
        <w:t>ndispensable</w:t>
      </w:r>
      <w:r w:rsidR="00B642D8" w:rsidRPr="00B24AAE">
        <w:rPr>
          <w:rFonts w:cstheme="minorHAnsi"/>
        </w:rPr>
        <w:t>s</w:t>
      </w:r>
      <w:r w:rsidR="00FA1B84" w:rsidRPr="00B24AAE">
        <w:rPr>
          <w:rFonts w:cstheme="minorHAnsi"/>
        </w:rPr>
        <w:t xml:space="preserve"> avant chaque soin.</w:t>
      </w:r>
    </w:p>
    <w:p w14:paraId="263F3FE7" w14:textId="77777777" w:rsidR="009E6B39" w:rsidRPr="00B24AAE" w:rsidRDefault="009E6B39" w:rsidP="009A3E3D">
      <w:pPr>
        <w:pStyle w:val="Titre2"/>
        <w:rPr>
          <w:rFonts w:cstheme="minorHAnsi"/>
        </w:rPr>
      </w:pPr>
      <w:r w:rsidRPr="00B24AAE">
        <w:rPr>
          <w:rFonts w:cstheme="minorHAnsi"/>
        </w:rPr>
        <w:br w:type="page"/>
      </w:r>
    </w:p>
    <w:p w14:paraId="638354FD" w14:textId="77777777" w:rsidR="00E96289" w:rsidRPr="00B24AAE" w:rsidRDefault="00AB7593" w:rsidP="009A3E3D">
      <w:pPr>
        <w:pStyle w:val="Titre2"/>
        <w:rPr>
          <w:rFonts w:cstheme="minorHAnsi"/>
          <w:b/>
          <w:u w:val="single"/>
        </w:rPr>
      </w:pPr>
      <w:bookmarkStart w:id="20" w:name="_Toc50225868"/>
      <w:r w:rsidRPr="00B24AAE">
        <w:rPr>
          <w:rFonts w:cstheme="minorHAnsi"/>
          <w:b/>
          <w:u w:val="single"/>
        </w:rPr>
        <w:lastRenderedPageBreak/>
        <w:t>Rouge</w:t>
      </w:r>
      <w:bookmarkEnd w:id="20"/>
      <w:r w:rsidR="005C4EC6" w:rsidRPr="00B24AAE">
        <w:rPr>
          <w:rFonts w:cstheme="minorHAnsi"/>
          <w:b/>
          <w:u w:val="single"/>
        </w:rPr>
        <w:t xml:space="preserve"> </w:t>
      </w:r>
    </w:p>
    <w:p w14:paraId="4060571C" w14:textId="7D366669" w:rsidR="007E1680" w:rsidRPr="00B24AAE" w:rsidRDefault="007E1680" w:rsidP="009A3E3D">
      <w:pPr>
        <w:rPr>
          <w:rFonts w:cstheme="minorHAnsi"/>
          <w:lang w:val="fr-FR"/>
        </w:rPr>
      </w:pPr>
      <w:r w:rsidRPr="00B24AAE">
        <w:rPr>
          <w:rFonts w:cstheme="minorHAnsi"/>
          <w:lang w:val="fr-FR"/>
        </w:rPr>
        <w:t>Les a</w:t>
      </w:r>
      <w:r w:rsidR="005C4EC6" w:rsidRPr="00B24AAE">
        <w:rPr>
          <w:rFonts w:cstheme="minorHAnsi"/>
          <w:lang w:val="fr-FR"/>
        </w:rPr>
        <w:t xml:space="preserve">ctivités pour les plus de </w:t>
      </w:r>
      <w:r w:rsidR="00F7200F" w:rsidRPr="00B24AAE">
        <w:rPr>
          <w:rFonts w:cstheme="minorHAnsi"/>
          <w:lang w:val="fr-FR"/>
        </w:rPr>
        <w:t xml:space="preserve">12 </w:t>
      </w:r>
      <w:r w:rsidR="005C4EC6" w:rsidRPr="00B24AAE">
        <w:rPr>
          <w:rFonts w:cstheme="minorHAnsi"/>
          <w:lang w:val="fr-FR"/>
        </w:rPr>
        <w:t xml:space="preserve"> ans </w:t>
      </w:r>
      <w:r w:rsidRPr="00B24AAE">
        <w:rPr>
          <w:rFonts w:cstheme="minorHAnsi"/>
          <w:lang w:val="fr-FR"/>
        </w:rPr>
        <w:t xml:space="preserve">sont </w:t>
      </w:r>
      <w:r w:rsidR="005C4EC6" w:rsidRPr="00B24AAE">
        <w:rPr>
          <w:rFonts w:cstheme="minorHAnsi"/>
          <w:lang w:val="fr-FR"/>
        </w:rPr>
        <w:t xml:space="preserve">interdites. </w:t>
      </w:r>
      <w:r w:rsidR="00A70DC2" w:rsidRPr="00B24AAE">
        <w:rPr>
          <w:rFonts w:cstheme="minorHAnsi"/>
          <w:lang w:val="fr-FR"/>
        </w:rPr>
        <w:t xml:space="preserve">Passage à des </w:t>
      </w:r>
      <w:r w:rsidR="00345ADC">
        <w:rPr>
          <w:rFonts w:cstheme="minorHAnsi"/>
          <w:lang w:val="fr-FR"/>
        </w:rPr>
        <w:t>groupes</w:t>
      </w:r>
      <w:r w:rsidR="00A70DC2" w:rsidRPr="00B24AAE">
        <w:rPr>
          <w:rFonts w:cstheme="minorHAnsi"/>
          <w:lang w:val="fr-FR"/>
        </w:rPr>
        <w:t xml:space="preserve"> de </w:t>
      </w:r>
      <w:r w:rsidR="006B6F53" w:rsidRPr="00B24AAE">
        <w:rPr>
          <w:rFonts w:cstheme="minorHAnsi"/>
          <w:lang w:val="fr-FR"/>
        </w:rPr>
        <w:t>5</w:t>
      </w:r>
      <w:r w:rsidR="00A70DC2" w:rsidRPr="00B24AAE">
        <w:rPr>
          <w:rFonts w:cstheme="minorHAnsi"/>
          <w:lang w:val="fr-FR"/>
        </w:rPr>
        <w:t xml:space="preserve"> personnes. </w:t>
      </w:r>
    </w:p>
    <w:p w14:paraId="0D086E37" w14:textId="77777777" w:rsidR="00F352F9" w:rsidRPr="00B24AAE" w:rsidRDefault="00F352F9" w:rsidP="00D50866">
      <w:pPr>
        <w:pStyle w:val="Titre3"/>
        <w:numPr>
          <w:ilvl w:val="0"/>
          <w:numId w:val="24"/>
        </w:numPr>
        <w:rPr>
          <w:rFonts w:cstheme="minorHAnsi"/>
          <w:u w:val="single"/>
        </w:rPr>
      </w:pPr>
      <w:bookmarkStart w:id="21" w:name="_Toc50225869"/>
      <w:r w:rsidRPr="00B24AAE">
        <w:rPr>
          <w:rFonts w:cstheme="minorHAnsi"/>
          <w:u w:val="single"/>
        </w:rPr>
        <w:t>Mesures générales</w:t>
      </w:r>
      <w:bookmarkEnd w:id="21"/>
    </w:p>
    <w:p w14:paraId="1778DBEC" w14:textId="223A8CAB" w:rsidR="00D50866" w:rsidRPr="00B24AAE" w:rsidRDefault="00D50866" w:rsidP="00A118B0">
      <w:pPr>
        <w:tabs>
          <w:tab w:val="left" w:pos="0"/>
        </w:tabs>
        <w:rPr>
          <w:rFonts w:cstheme="minorHAnsi"/>
        </w:rPr>
      </w:pPr>
      <w:r w:rsidRPr="00B24AAE">
        <w:rPr>
          <w:rFonts w:cstheme="minorHAnsi"/>
          <w:b/>
        </w:rPr>
        <w:t>Gestion des inscriptions</w:t>
      </w:r>
      <w:r w:rsidRPr="00B24AAE">
        <w:rPr>
          <w:rFonts w:cstheme="minorHAnsi"/>
        </w:rPr>
        <w:t xml:space="preserve"> : il est indispensable que les inscriptions soient préalables. Les </w:t>
      </w:r>
      <w:r w:rsidR="00345ADC">
        <w:rPr>
          <w:rFonts w:cstheme="minorHAnsi"/>
        </w:rPr>
        <w:t>groupes</w:t>
      </w:r>
      <w:r w:rsidR="00AD079A">
        <w:rPr>
          <w:rFonts w:cstheme="minorHAnsi"/>
        </w:rPr>
        <w:t xml:space="preserve"> doivent être constitué</w:t>
      </w:r>
      <w:r w:rsidRPr="00B24AAE">
        <w:rPr>
          <w:rFonts w:cstheme="minorHAnsi"/>
        </w:rPr>
        <w:t>s avant l’arrivée des participants.</w:t>
      </w:r>
    </w:p>
    <w:p w14:paraId="12999918" w14:textId="77777777" w:rsidR="00D50866" w:rsidRPr="00B24AAE" w:rsidRDefault="00D50866" w:rsidP="00C66083">
      <w:pPr>
        <w:rPr>
          <w:rFonts w:cstheme="minorHAnsi"/>
        </w:rPr>
      </w:pPr>
      <w:r w:rsidRPr="00B24AAE">
        <w:rPr>
          <w:rFonts w:cstheme="minorHAnsi"/>
          <w:b/>
        </w:rPr>
        <w:t>Registre de présences</w:t>
      </w:r>
      <w:r w:rsidRPr="00B24AAE">
        <w:rPr>
          <w:rFonts w:cstheme="minorHAnsi"/>
        </w:rPr>
        <w:t xml:space="preserve"> : </w:t>
      </w:r>
      <w:r w:rsidR="00AA610A" w:rsidRPr="00B24AAE">
        <w:rPr>
          <w:rFonts w:cstheme="minorHAnsi"/>
        </w:rPr>
        <w:t>U</w:t>
      </w:r>
      <w:r w:rsidRPr="00B24AAE">
        <w:rPr>
          <w:rFonts w:cstheme="minorHAnsi"/>
        </w:rPr>
        <w:t>n registre de présences mentionnant les coordonnées des participants, des encadran</w:t>
      </w:r>
      <w:r w:rsidR="00AA610A" w:rsidRPr="00B24AAE">
        <w:rPr>
          <w:rFonts w:cstheme="minorHAnsi"/>
        </w:rPr>
        <w:t>ts et des personnes extérieures sera tenu</w:t>
      </w:r>
      <w:r w:rsidRPr="00B24AAE">
        <w:rPr>
          <w:rFonts w:cstheme="minorHAnsi"/>
        </w:rPr>
        <w:t xml:space="preserve"> à jour</w:t>
      </w:r>
      <w:r w:rsidR="00F0750C" w:rsidRPr="00B24AAE">
        <w:rPr>
          <w:rFonts w:cstheme="minorHAnsi"/>
        </w:rPr>
        <w:t xml:space="preserve">. </w:t>
      </w:r>
      <w:r w:rsidRPr="00B24AAE">
        <w:rPr>
          <w:rFonts w:cstheme="minorHAnsi"/>
        </w:rPr>
        <w:t>Ce registre permet aux responsables, en cas de cas positif, de transmettre les informations pour le traçage des personnes  entrées en contact avec la personne infectée. Les registres seront détruits après un délai de 14 jours.</w:t>
      </w:r>
      <w:r w:rsidR="00C66083" w:rsidRPr="00B24AAE">
        <w:rPr>
          <w:rFonts w:cstheme="minorHAnsi"/>
        </w:rPr>
        <w:t xml:space="preserve"> Si un participant  ou un encadrant ne complète pas le registre, il ne pourra participer à l’activité. </w:t>
      </w:r>
    </w:p>
    <w:p w14:paraId="2992F594" w14:textId="2DF68C25" w:rsidR="00D50866" w:rsidRPr="00B24AAE" w:rsidRDefault="00D50866" w:rsidP="00A118B0">
      <w:pPr>
        <w:tabs>
          <w:tab w:val="left" w:pos="0"/>
        </w:tabs>
        <w:rPr>
          <w:rFonts w:cstheme="minorHAnsi"/>
        </w:rPr>
      </w:pPr>
      <w:r w:rsidRPr="00B24AAE">
        <w:rPr>
          <w:rFonts w:cstheme="minorHAnsi"/>
          <w:b/>
        </w:rPr>
        <w:t>Aire de jeux/ cour de récréation</w:t>
      </w:r>
      <w:r w:rsidR="00F7200F" w:rsidRPr="00B24AAE">
        <w:rPr>
          <w:rFonts w:cstheme="minorHAnsi"/>
          <w:b/>
        </w:rPr>
        <w:t>/espaces extérieurs</w:t>
      </w:r>
      <w:r w:rsidRPr="00B24AAE">
        <w:rPr>
          <w:rFonts w:cstheme="minorHAnsi"/>
        </w:rPr>
        <w:t> </w:t>
      </w:r>
      <w:r w:rsidR="00F7200F" w:rsidRPr="00B24AAE">
        <w:rPr>
          <w:rFonts w:cstheme="minorHAnsi"/>
        </w:rPr>
        <w:t xml:space="preserve">: l’utilisation de ces espaces se fait en respectant le principe de </w:t>
      </w:r>
      <w:r w:rsidR="00345ADC">
        <w:rPr>
          <w:rFonts w:cstheme="minorHAnsi"/>
        </w:rPr>
        <w:t>groupes</w:t>
      </w:r>
      <w:r w:rsidR="00F7200F" w:rsidRPr="00B24AAE">
        <w:rPr>
          <w:rFonts w:cstheme="minorHAnsi"/>
        </w:rPr>
        <w:t xml:space="preserve"> et les mesures sanitaires de base (p.5 du présent protocole). </w:t>
      </w:r>
    </w:p>
    <w:p w14:paraId="05E3E9AA" w14:textId="77777777" w:rsidR="00D50866" w:rsidRPr="00B24AAE" w:rsidRDefault="00D50866" w:rsidP="00A118B0">
      <w:pPr>
        <w:tabs>
          <w:tab w:val="left" w:pos="0"/>
        </w:tabs>
        <w:rPr>
          <w:rFonts w:cstheme="minorHAnsi"/>
        </w:rPr>
      </w:pPr>
      <w:r w:rsidRPr="00B24AAE">
        <w:rPr>
          <w:rFonts w:cstheme="minorHAnsi"/>
          <w:b/>
        </w:rPr>
        <w:t>Activités de groupe entre encadrants (réunions, spectacles, exposition)</w:t>
      </w:r>
      <w:r w:rsidRPr="00B24AAE">
        <w:rPr>
          <w:rFonts w:cstheme="minorHAnsi"/>
        </w:rPr>
        <w:t xml:space="preserve"> : Les activités de groupe entre </w:t>
      </w:r>
      <w:r w:rsidR="00F7200F" w:rsidRPr="00B24AAE">
        <w:rPr>
          <w:rFonts w:cstheme="minorHAnsi"/>
        </w:rPr>
        <w:t>encadrants</w:t>
      </w:r>
      <w:r w:rsidRPr="00B24AAE">
        <w:rPr>
          <w:rFonts w:cstheme="minorHAnsi"/>
        </w:rPr>
        <w:t xml:space="preserve"> sont réalisées à distance, via un outil numérique si c’est possible. Seules les réunions indispensables au fonctionnement de l’activité sont maintenues en appliquant les mesures sanitaires nécessaires.</w:t>
      </w:r>
    </w:p>
    <w:p w14:paraId="1387C965" w14:textId="77777777" w:rsidR="00D50866" w:rsidRPr="00B24AAE" w:rsidRDefault="00D50866" w:rsidP="00A118B0">
      <w:pPr>
        <w:tabs>
          <w:tab w:val="left" w:pos="0"/>
        </w:tabs>
        <w:rPr>
          <w:rFonts w:cstheme="minorHAnsi"/>
        </w:rPr>
      </w:pPr>
      <w:r w:rsidRPr="00B24AAE">
        <w:rPr>
          <w:rFonts w:cstheme="minorHAnsi"/>
          <w:b/>
        </w:rPr>
        <w:t>Activités de groupe pour les participants (excursions, musées, zoo, activités culturelles, etc.)</w:t>
      </w:r>
      <w:r w:rsidRPr="00B24AAE">
        <w:rPr>
          <w:rFonts w:cstheme="minorHAnsi"/>
        </w:rPr>
        <w:t> : Les activités de type « excursion » qui se font à l’extérieur de l’environnement habituel dans lequel l’activité se déroule sont suspendues. Toutes les activités sont donc à prévoir au lieu dans lequel l’activité se déroule.</w:t>
      </w:r>
    </w:p>
    <w:p w14:paraId="5B45E8BA" w14:textId="77777777" w:rsidR="00D50866" w:rsidRPr="00B24AAE" w:rsidRDefault="00D50866" w:rsidP="00A118B0">
      <w:pPr>
        <w:tabs>
          <w:tab w:val="left" w:pos="0"/>
        </w:tabs>
        <w:rPr>
          <w:rFonts w:cstheme="minorHAnsi"/>
        </w:rPr>
      </w:pPr>
      <w:r w:rsidRPr="00B24AAE">
        <w:rPr>
          <w:rFonts w:cstheme="minorHAnsi"/>
          <w:b/>
        </w:rPr>
        <w:t>Hygiène des mains</w:t>
      </w:r>
      <w:r w:rsidRPr="00B24AAE">
        <w:rPr>
          <w:rFonts w:cstheme="minorHAnsi"/>
        </w:rPr>
        <w:t xml:space="preserve"> : elle est renforcée. Les règles sanitaires décrites </w:t>
      </w:r>
      <w:r w:rsidR="00F7200F" w:rsidRPr="00B24AAE">
        <w:rPr>
          <w:rFonts w:cstheme="minorHAnsi"/>
        </w:rPr>
        <w:t>en</w:t>
      </w:r>
      <w:r w:rsidRPr="00B24AAE">
        <w:rPr>
          <w:rFonts w:cstheme="minorHAnsi"/>
        </w:rPr>
        <w:t xml:space="preserve"> </w:t>
      </w:r>
      <w:r w:rsidR="00AA610A" w:rsidRPr="00B24AAE">
        <w:rPr>
          <w:rFonts w:cstheme="minorHAnsi"/>
        </w:rPr>
        <w:t>page 5</w:t>
      </w:r>
      <w:r w:rsidRPr="00B24AAE">
        <w:rPr>
          <w:rFonts w:cstheme="minorHAnsi"/>
        </w:rPr>
        <w:t xml:space="preserve"> sont donc à respecter scrupuleusement. Il en va de la santé de tous.</w:t>
      </w:r>
    </w:p>
    <w:p w14:paraId="23FE1AE3" w14:textId="4D6300DC" w:rsidR="00D50866" w:rsidRPr="00B24AAE" w:rsidRDefault="00D50866" w:rsidP="00A118B0">
      <w:pPr>
        <w:tabs>
          <w:tab w:val="left" w:pos="0"/>
        </w:tabs>
        <w:rPr>
          <w:rFonts w:cstheme="minorHAnsi"/>
        </w:rPr>
      </w:pPr>
      <w:r w:rsidRPr="00B24AAE">
        <w:rPr>
          <w:rFonts w:cstheme="minorHAnsi"/>
          <w:b/>
        </w:rPr>
        <w:t>Aération et ventilation des locaux</w:t>
      </w:r>
      <w:r w:rsidRPr="00B24AAE">
        <w:rPr>
          <w:rFonts w:cstheme="minorHAnsi"/>
        </w:rPr>
        <w:t> : il est nécessaire d’aérer les locaux au minimum 3 fois par jour (matin, midi, soir) par période de 15 minutes minimum. Plus le local est aéré et ventilé, mieux c’est pour éviter la propagation du virus.</w:t>
      </w:r>
      <w:r w:rsidR="00CA0266" w:rsidRPr="00B24AAE">
        <w:rPr>
          <w:rFonts w:cstheme="minorHAnsi"/>
        </w:rPr>
        <w:t xml:space="preserve"> De préférence, le local doit être aéré lorsqu’il n’y a pas de personnes, et il faut éviter de créer un courant d’air.</w:t>
      </w:r>
    </w:p>
    <w:p w14:paraId="665A3ED8" w14:textId="274FF61B" w:rsidR="00D50866" w:rsidRPr="00B24AAE" w:rsidRDefault="00D50866" w:rsidP="00A118B0">
      <w:pPr>
        <w:tabs>
          <w:tab w:val="left" w:pos="0"/>
        </w:tabs>
        <w:rPr>
          <w:rFonts w:cstheme="minorHAnsi"/>
        </w:rPr>
      </w:pPr>
      <w:r w:rsidRPr="00B24AAE">
        <w:rPr>
          <w:rFonts w:cstheme="minorHAnsi"/>
          <w:b/>
        </w:rPr>
        <w:t>Utilisation du matériel</w:t>
      </w:r>
      <w:r w:rsidRPr="00B24AAE">
        <w:rPr>
          <w:rFonts w:cstheme="minorHAnsi"/>
        </w:rPr>
        <w:t xml:space="preserve"> : l’utilisation d’un matériel commun est à éviter au maximum en dehors </w:t>
      </w:r>
      <w:r w:rsidR="00D136A4">
        <w:rPr>
          <w:rFonts w:cstheme="minorHAnsi"/>
        </w:rPr>
        <w:t>du</w:t>
      </w:r>
      <w:r w:rsidRPr="00B24AAE">
        <w:rPr>
          <w:rFonts w:cstheme="minorHAnsi"/>
        </w:rPr>
        <w:t xml:space="preserve"> </w:t>
      </w:r>
      <w:r w:rsidR="00D136A4">
        <w:rPr>
          <w:rFonts w:cstheme="minorHAnsi"/>
        </w:rPr>
        <w:t>groupe</w:t>
      </w:r>
      <w:r w:rsidRPr="00B24AAE">
        <w:rPr>
          <w:rFonts w:cstheme="minorHAnsi"/>
        </w:rPr>
        <w:t xml:space="preserve">. L’échange de matériel entre </w:t>
      </w:r>
      <w:r w:rsidR="00345ADC">
        <w:rPr>
          <w:rFonts w:cstheme="minorHAnsi"/>
        </w:rPr>
        <w:t>groupes</w:t>
      </w:r>
      <w:r w:rsidRPr="00B24AAE">
        <w:rPr>
          <w:rFonts w:cstheme="minorHAnsi"/>
        </w:rPr>
        <w:t xml:space="preserve"> est à proscrire. Si un échange doit se faire, il faut laisser 3 jours entre l’échange ou nettoyer le matériel.</w:t>
      </w:r>
    </w:p>
    <w:p w14:paraId="2F29D024" w14:textId="2E97EF1A" w:rsidR="00A62BA2" w:rsidRPr="00B24AAE" w:rsidRDefault="00A62BA2" w:rsidP="00A118B0">
      <w:pPr>
        <w:tabs>
          <w:tab w:val="left" w:pos="0"/>
        </w:tabs>
        <w:rPr>
          <w:rFonts w:cstheme="minorHAnsi"/>
        </w:rPr>
      </w:pPr>
      <w:r w:rsidRPr="00B24AAE">
        <w:rPr>
          <w:rFonts w:cstheme="minorHAnsi"/>
          <w:b/>
        </w:rPr>
        <w:t>Utilisation des locaux</w:t>
      </w:r>
      <w:r w:rsidRPr="00B24AAE">
        <w:rPr>
          <w:rFonts w:cstheme="minorHAnsi"/>
        </w:rPr>
        <w:t xml:space="preserve"> : plusieurs </w:t>
      </w:r>
      <w:r w:rsidR="00345ADC">
        <w:rPr>
          <w:rFonts w:cstheme="minorHAnsi"/>
        </w:rPr>
        <w:t>groupes</w:t>
      </w:r>
      <w:r w:rsidRPr="00B24AAE">
        <w:rPr>
          <w:rFonts w:cstheme="minorHAnsi"/>
        </w:rPr>
        <w:t xml:space="preserve"> peuvent utiliser un même local</w:t>
      </w:r>
      <w:r w:rsidR="00B642D8" w:rsidRPr="00B24AAE">
        <w:rPr>
          <w:rFonts w:cstheme="minorHAnsi"/>
        </w:rPr>
        <w:t>,</w:t>
      </w:r>
      <w:r w:rsidRPr="00B24AAE">
        <w:rPr>
          <w:rFonts w:cstheme="minorHAnsi"/>
        </w:rPr>
        <w:t xml:space="preserve"> mais pas simultanément et celui-ci devra être nettoyé et aéré entre deux usages. Il est conseillé que chaque </w:t>
      </w:r>
      <w:r w:rsidR="00D136A4">
        <w:rPr>
          <w:rFonts w:cstheme="minorHAnsi"/>
        </w:rPr>
        <w:t>groupe</w:t>
      </w:r>
      <w:r w:rsidRPr="00B24AAE">
        <w:rPr>
          <w:rFonts w:cstheme="minorHAnsi"/>
        </w:rPr>
        <w:t xml:space="preserve"> ait son local et que personne d’autre q</w:t>
      </w:r>
      <w:r w:rsidR="00D136A4">
        <w:rPr>
          <w:rFonts w:cstheme="minorHAnsi"/>
        </w:rPr>
        <w:t xml:space="preserve">ue les personnes constituant le groupe </w:t>
      </w:r>
      <w:r w:rsidRPr="00B24AAE">
        <w:rPr>
          <w:rFonts w:cstheme="minorHAnsi"/>
        </w:rPr>
        <w:t>n’y rentre.</w:t>
      </w:r>
    </w:p>
    <w:p w14:paraId="7222CF97" w14:textId="4C7C8DA1" w:rsidR="00F23C83" w:rsidRPr="00B24AAE" w:rsidRDefault="00F23C83" w:rsidP="003372D3">
      <w:pPr>
        <w:rPr>
          <w:rFonts w:cstheme="minorHAnsi"/>
        </w:rPr>
      </w:pPr>
      <w:r w:rsidRPr="00B24AAE">
        <w:rPr>
          <w:rFonts w:cstheme="minorHAnsi"/>
          <w:b/>
        </w:rPr>
        <w:t xml:space="preserve">Local suspicion </w:t>
      </w:r>
      <w:r w:rsidR="000A774E" w:rsidRPr="00B24AAE">
        <w:rPr>
          <w:rFonts w:cstheme="minorHAnsi"/>
          <w:b/>
        </w:rPr>
        <w:t>COVID</w:t>
      </w:r>
      <w:r w:rsidRPr="00B24AAE">
        <w:rPr>
          <w:rFonts w:cstheme="minorHAnsi"/>
          <w:b/>
        </w:rPr>
        <w:t>-19 </w:t>
      </w:r>
      <w:r w:rsidRPr="00B24AAE">
        <w:rPr>
          <w:rFonts w:cstheme="minorHAnsi"/>
        </w:rPr>
        <w:t xml:space="preserve">: un local doit être prévu pour mettre les participants et les encadrants à l’écart en cas de suspicion au covid-19. Un seul encadrant peut être présent dans ce local. Le port du masque pour l’encadrant est </w:t>
      </w:r>
      <w:r w:rsidR="00AD717D" w:rsidRPr="00B24AAE">
        <w:rPr>
          <w:rFonts w:cstheme="minorHAnsi"/>
        </w:rPr>
        <w:t>obligatoire.</w:t>
      </w:r>
    </w:p>
    <w:p w14:paraId="3C82BDE1" w14:textId="006F17AB" w:rsidR="00F23C83" w:rsidRPr="00B24AAE" w:rsidRDefault="00F23C83" w:rsidP="003372D3">
      <w:pPr>
        <w:rPr>
          <w:rFonts w:cstheme="minorHAnsi"/>
        </w:rPr>
      </w:pPr>
      <w:r w:rsidRPr="00B24AAE">
        <w:rPr>
          <w:rFonts w:cstheme="minorHAnsi"/>
        </w:rPr>
        <w:t>La personne présentant les symptômes du covid-19 restera dans ce local jusqu’à l’arrivée d’une personne venant la chercher.</w:t>
      </w:r>
    </w:p>
    <w:p w14:paraId="7EBB3B79" w14:textId="77777777" w:rsidR="00F23C83" w:rsidRPr="00B24AAE" w:rsidRDefault="00F23C83" w:rsidP="003372D3">
      <w:pPr>
        <w:rPr>
          <w:rFonts w:cstheme="minorHAnsi"/>
        </w:rPr>
      </w:pPr>
      <w:r w:rsidRPr="00B24AAE">
        <w:rPr>
          <w:rFonts w:cstheme="minorHAnsi"/>
        </w:rPr>
        <w:lastRenderedPageBreak/>
        <w:t xml:space="preserve">Une fois le local vide, il devra être nettoyé et aéré. Il est judicieux de désinfecter les </w:t>
      </w:r>
      <w:r w:rsidR="006F5C03" w:rsidRPr="00B24AAE">
        <w:rPr>
          <w:rFonts w:cstheme="minorHAnsi"/>
        </w:rPr>
        <w:t xml:space="preserve">choses avec lesquels la personne présentant les symptômes a été en contact (chaise, table, </w:t>
      </w:r>
      <w:proofErr w:type="spellStart"/>
      <w:r w:rsidR="006F5C03" w:rsidRPr="00B24AAE">
        <w:rPr>
          <w:rFonts w:cstheme="minorHAnsi"/>
        </w:rPr>
        <w:t>bic</w:t>
      </w:r>
      <w:proofErr w:type="spellEnd"/>
      <w:r w:rsidR="006F5C03" w:rsidRPr="00B24AAE">
        <w:rPr>
          <w:rFonts w:cstheme="minorHAnsi"/>
        </w:rPr>
        <w:t>, etc.)</w:t>
      </w:r>
    </w:p>
    <w:p w14:paraId="6FE58FE2" w14:textId="17C02EDC" w:rsidR="006F5C03" w:rsidRPr="00B24AAE" w:rsidRDefault="006F5C03" w:rsidP="003372D3">
      <w:pPr>
        <w:rPr>
          <w:rFonts w:cstheme="minorHAnsi"/>
        </w:rPr>
      </w:pPr>
      <w:r w:rsidRPr="00B24AAE">
        <w:rPr>
          <w:rFonts w:cstheme="minorHAnsi"/>
          <w:b/>
        </w:rPr>
        <w:t>Procédure d’urgence en cas de suspicion ou d’infection au covid-19 </w:t>
      </w:r>
      <w:r w:rsidRPr="00B24AAE">
        <w:rPr>
          <w:rFonts w:cstheme="minorHAnsi"/>
        </w:rPr>
        <w:t>: En cas de suspicion, l’opérateur doit se référer au protocole « gestion de cas » publié sur le site de l’ONE ainsi que sur le site du service jeunesse et annexé au présent protocole.</w:t>
      </w:r>
    </w:p>
    <w:p w14:paraId="54CDC5EA" w14:textId="77777777" w:rsidR="006F5C03" w:rsidRPr="00B24AAE" w:rsidRDefault="006F5C03" w:rsidP="003372D3">
      <w:pPr>
        <w:rPr>
          <w:rFonts w:cstheme="minorHAnsi"/>
        </w:rPr>
      </w:pPr>
      <w:r w:rsidRPr="00B24AAE">
        <w:rPr>
          <w:rFonts w:cstheme="minorHAnsi"/>
        </w:rPr>
        <w:t>Si un encadrant ou participant présente des signes cliniques liés au covid-19, il reste à la maison et contacte son médecin traitant.</w:t>
      </w:r>
    </w:p>
    <w:p w14:paraId="752E82BD" w14:textId="77777777" w:rsidR="006F5C03" w:rsidRPr="00B24AAE" w:rsidRDefault="006F5C03" w:rsidP="003372D3">
      <w:pPr>
        <w:rPr>
          <w:rFonts w:cstheme="minorHAnsi"/>
        </w:rPr>
      </w:pPr>
      <w:r w:rsidRPr="00B24AAE">
        <w:rPr>
          <w:rFonts w:cstheme="minorHAnsi"/>
        </w:rPr>
        <w:t>Si les symptômes apparaissent en cours d’activités, la personne doit être isolée en attendant qu’on vienne la chercher.</w:t>
      </w:r>
    </w:p>
    <w:p w14:paraId="145A799C" w14:textId="77777777" w:rsidR="006F5C03" w:rsidRPr="00B24AAE" w:rsidRDefault="006F5C03" w:rsidP="006F5C03">
      <w:pPr>
        <w:rPr>
          <w:rFonts w:cstheme="minorHAnsi"/>
        </w:rPr>
      </w:pPr>
      <w:r w:rsidRPr="00B24AAE">
        <w:rPr>
          <w:rFonts w:cstheme="minorHAnsi"/>
          <w:b/>
        </w:rPr>
        <w:t>Activités sportives </w:t>
      </w:r>
      <w:r w:rsidRPr="00B24AAE">
        <w:rPr>
          <w:rFonts w:cstheme="minorHAnsi"/>
        </w:rPr>
        <w:t>: elles se déroulent selon le protocole mis en place par le secteur sport</w:t>
      </w:r>
      <w:r w:rsidR="00F7200F" w:rsidRPr="00B24AAE">
        <w:rPr>
          <w:rFonts w:cstheme="minorHAnsi"/>
        </w:rPr>
        <w:t xml:space="preserve">if et téléchargeable ici : </w:t>
      </w:r>
      <w:hyperlink r:id="rId18" w:history="1">
        <w:r w:rsidR="00F7200F" w:rsidRPr="00B24AAE">
          <w:rPr>
            <w:rStyle w:val="Lienhypertexte"/>
            <w:rFonts w:cstheme="minorHAnsi"/>
          </w:rPr>
          <w:t>http://www.sport-adeps.be/index.php?id=8719</w:t>
        </w:r>
      </w:hyperlink>
    </w:p>
    <w:p w14:paraId="6DF80D57" w14:textId="359073F0" w:rsidR="006F5C03" w:rsidRDefault="006F5C03" w:rsidP="006F5C03">
      <w:pPr>
        <w:rPr>
          <w:rFonts w:cstheme="minorHAnsi"/>
        </w:rPr>
      </w:pPr>
      <w:r w:rsidRPr="00B24AAE">
        <w:rPr>
          <w:rFonts w:cstheme="minorHAnsi"/>
          <w:b/>
        </w:rPr>
        <w:t>Recommandations sanitaires et mesures d’hygiène</w:t>
      </w:r>
      <w:r w:rsidRPr="00B24AAE">
        <w:rPr>
          <w:rFonts w:cstheme="minorHAnsi"/>
        </w:rPr>
        <w:t> : elles font l’objet d’une annexe à ce document.</w:t>
      </w:r>
      <w:r w:rsidR="00AD079A">
        <w:rPr>
          <w:rFonts w:cstheme="minorHAnsi"/>
        </w:rPr>
        <w:t xml:space="preserve"> </w:t>
      </w:r>
    </w:p>
    <w:p w14:paraId="3B332EA0" w14:textId="3CF88064" w:rsidR="00AD079A" w:rsidRPr="00B24AAE" w:rsidRDefault="00AD079A" w:rsidP="006F5C03">
      <w:pPr>
        <w:rPr>
          <w:rFonts w:cstheme="minorHAnsi"/>
        </w:rPr>
      </w:pPr>
      <w:r w:rsidRPr="00B24AAE">
        <w:rPr>
          <w:rFonts w:cstheme="minorHAnsi"/>
          <w:b/>
        </w:rPr>
        <w:t>Evènement organisé par un</w:t>
      </w:r>
      <w:r>
        <w:rPr>
          <w:rFonts w:cstheme="minorHAnsi"/>
          <w:b/>
        </w:rPr>
        <w:t>e</w:t>
      </w:r>
      <w:r w:rsidRPr="00B24AAE">
        <w:rPr>
          <w:rFonts w:cstheme="minorHAnsi"/>
          <w:b/>
        </w:rPr>
        <w:t xml:space="preserve"> OJ ou un CJ avec public : </w:t>
      </w:r>
      <w:r>
        <w:rPr>
          <w:rFonts w:cstheme="minorHAnsi"/>
        </w:rPr>
        <w:t>Interdite.</w:t>
      </w:r>
    </w:p>
    <w:p w14:paraId="6024C13C" w14:textId="77777777" w:rsidR="00F352F9" w:rsidRPr="00B24AAE" w:rsidRDefault="00F352F9" w:rsidP="00D50866">
      <w:pPr>
        <w:pStyle w:val="Titre3"/>
        <w:rPr>
          <w:rFonts w:cstheme="minorHAnsi"/>
          <w:u w:val="single"/>
        </w:rPr>
      </w:pPr>
      <w:bookmarkStart w:id="22" w:name="_Toc50225870"/>
      <w:r w:rsidRPr="00B24AAE">
        <w:rPr>
          <w:rFonts w:cstheme="minorHAnsi"/>
          <w:u w:val="single"/>
        </w:rPr>
        <w:t>Mesures spécifiques liées au type d’activités</w:t>
      </w:r>
      <w:bookmarkEnd w:id="22"/>
    </w:p>
    <w:p w14:paraId="7D15F3BC" w14:textId="77777777" w:rsidR="00F352F9" w:rsidRPr="00B24AAE" w:rsidRDefault="00F352F9" w:rsidP="00D50866">
      <w:pPr>
        <w:pStyle w:val="Titre4"/>
        <w:rPr>
          <w:rFonts w:cstheme="minorHAnsi"/>
          <w:u w:val="dotted"/>
        </w:rPr>
      </w:pPr>
      <w:r w:rsidRPr="00B24AAE">
        <w:rPr>
          <w:rFonts w:cstheme="minorHAnsi"/>
          <w:u w:val="dotted"/>
        </w:rPr>
        <w:t xml:space="preserve">Activités sur </w:t>
      </w:r>
      <w:r w:rsidR="00B40907" w:rsidRPr="00B24AAE">
        <w:rPr>
          <w:rFonts w:cstheme="minorHAnsi"/>
          <w:u w:val="dotted"/>
        </w:rPr>
        <w:t>le lieu habituel d’activité</w:t>
      </w:r>
      <w:r w:rsidR="00AD717D" w:rsidRPr="00B24AAE">
        <w:rPr>
          <w:rFonts w:cstheme="minorHAnsi"/>
          <w:u w:val="dotted"/>
        </w:rPr>
        <w:t>s</w:t>
      </w:r>
    </w:p>
    <w:p w14:paraId="4E346470" w14:textId="7A50F9B6" w:rsidR="00D50866" w:rsidRPr="00B24AAE" w:rsidRDefault="00D50866" w:rsidP="00D50866">
      <w:pPr>
        <w:rPr>
          <w:rFonts w:cstheme="minorHAnsi"/>
        </w:rPr>
      </w:pPr>
      <w:r w:rsidRPr="00B24AAE">
        <w:rPr>
          <w:rFonts w:cstheme="minorHAnsi"/>
          <w:b/>
        </w:rPr>
        <w:t>Capacité d’accueil</w:t>
      </w:r>
      <w:r w:rsidR="00D136A4">
        <w:rPr>
          <w:rFonts w:cstheme="minorHAnsi"/>
          <w:b/>
        </w:rPr>
        <w:t xml:space="preserve"> </w:t>
      </w:r>
      <w:r w:rsidRPr="00B24AAE">
        <w:rPr>
          <w:rFonts w:cstheme="minorHAnsi"/>
        </w:rPr>
        <w:t xml:space="preserve">: les opérateurs peuvent accueillir </w:t>
      </w:r>
      <w:r w:rsidR="00B24AAE">
        <w:rPr>
          <w:rFonts w:cstheme="minorHAnsi"/>
        </w:rPr>
        <w:t xml:space="preserve">des groupes </w:t>
      </w:r>
      <w:r w:rsidRPr="00B24AAE">
        <w:rPr>
          <w:rFonts w:cstheme="minorHAnsi"/>
        </w:rPr>
        <w:t xml:space="preserve">de </w:t>
      </w:r>
      <w:r w:rsidR="00291130" w:rsidRPr="00B24AAE">
        <w:rPr>
          <w:rFonts w:cstheme="minorHAnsi"/>
        </w:rPr>
        <w:t xml:space="preserve">5 </w:t>
      </w:r>
      <w:r w:rsidRPr="00B24AAE">
        <w:rPr>
          <w:rFonts w:cstheme="minorHAnsi"/>
        </w:rPr>
        <w:t xml:space="preserve">participants </w:t>
      </w:r>
      <w:r w:rsidR="00B24AAE">
        <w:rPr>
          <w:rFonts w:cstheme="minorHAnsi"/>
        </w:rPr>
        <w:t>maximum</w:t>
      </w:r>
      <w:r w:rsidRPr="00B24AAE">
        <w:rPr>
          <w:rFonts w:cstheme="minorHAnsi"/>
        </w:rPr>
        <w:t xml:space="preserve">. </w:t>
      </w:r>
    </w:p>
    <w:p w14:paraId="4AFE0151" w14:textId="0A61D7BB" w:rsidR="00D50866" w:rsidRPr="00B24AAE" w:rsidRDefault="00D50866" w:rsidP="00D50866">
      <w:pPr>
        <w:rPr>
          <w:rFonts w:cstheme="minorHAnsi"/>
        </w:rPr>
      </w:pPr>
      <w:r w:rsidRPr="00B24AAE">
        <w:rPr>
          <w:rFonts w:cstheme="minorHAnsi"/>
        </w:rPr>
        <w:t xml:space="preserve">Deux </w:t>
      </w:r>
      <w:r w:rsidR="00345ADC">
        <w:rPr>
          <w:rFonts w:cstheme="minorHAnsi"/>
        </w:rPr>
        <w:t>groupes</w:t>
      </w:r>
      <w:r w:rsidRPr="00B24AAE">
        <w:rPr>
          <w:rFonts w:cstheme="minorHAnsi"/>
        </w:rPr>
        <w:t xml:space="preserve"> peuvent être dans la même infrastructure</w:t>
      </w:r>
      <w:r w:rsidR="00B642D8" w:rsidRPr="00B24AAE">
        <w:rPr>
          <w:rFonts w:cstheme="minorHAnsi"/>
        </w:rPr>
        <w:t>,</w:t>
      </w:r>
      <w:r w:rsidRPr="00B24AAE">
        <w:rPr>
          <w:rFonts w:cstheme="minorHAnsi"/>
        </w:rPr>
        <w:t xml:space="preserve"> mais elles ne peuvent pas se côtoyer. Les activités se déroulent par </w:t>
      </w:r>
      <w:r w:rsidR="00D136A4">
        <w:rPr>
          <w:rFonts w:cstheme="minorHAnsi"/>
        </w:rPr>
        <w:t>groupe</w:t>
      </w:r>
      <w:r w:rsidRPr="00B24AAE">
        <w:rPr>
          <w:rFonts w:cstheme="minorHAnsi"/>
        </w:rPr>
        <w:t>.</w:t>
      </w:r>
    </w:p>
    <w:p w14:paraId="0D855818" w14:textId="0C6B3304" w:rsidR="00D50866" w:rsidRPr="00B24AAE" w:rsidRDefault="00D50866" w:rsidP="00D50866">
      <w:pPr>
        <w:rPr>
          <w:rFonts w:cstheme="minorHAnsi"/>
        </w:rPr>
      </w:pPr>
      <w:r w:rsidRPr="00B24AAE">
        <w:rPr>
          <w:rFonts w:cstheme="minorHAnsi"/>
          <w:b/>
        </w:rPr>
        <w:t>Repas du midi/collation</w:t>
      </w:r>
      <w:r w:rsidRPr="00B24AAE">
        <w:rPr>
          <w:rFonts w:cstheme="minorHAnsi"/>
        </w:rPr>
        <w:t> : l</w:t>
      </w:r>
      <w:r w:rsidR="00D136A4">
        <w:rPr>
          <w:rFonts w:cstheme="minorHAnsi"/>
        </w:rPr>
        <w:t>es repas sont pris au sein du groupe</w:t>
      </w:r>
      <w:r w:rsidRPr="00B24AAE">
        <w:rPr>
          <w:rFonts w:cstheme="minorHAnsi"/>
        </w:rPr>
        <w:t xml:space="preserve">. L’idéal est que chaque </w:t>
      </w:r>
      <w:r w:rsidR="00D136A4">
        <w:rPr>
          <w:rFonts w:cstheme="minorHAnsi"/>
        </w:rPr>
        <w:t>groupe</w:t>
      </w:r>
      <w:r w:rsidRPr="00B24AAE">
        <w:rPr>
          <w:rFonts w:cstheme="minorHAnsi"/>
        </w:rPr>
        <w:t xml:space="preserve"> ait son endroit pour manger. Si ce n’est pas le cas, le local devra être nettoyé entre le passage de deux </w:t>
      </w:r>
      <w:r w:rsidR="00D136A4">
        <w:rPr>
          <w:rFonts w:cstheme="minorHAnsi"/>
        </w:rPr>
        <w:t>groupes</w:t>
      </w:r>
      <w:r w:rsidRPr="00B24AAE">
        <w:rPr>
          <w:rFonts w:cstheme="minorHAnsi"/>
        </w:rPr>
        <w:t xml:space="preserve"> et aéré pendant minimum 15 minutes.</w:t>
      </w:r>
    </w:p>
    <w:p w14:paraId="4F915820" w14:textId="77777777" w:rsidR="00D50866" w:rsidRPr="00B24AAE" w:rsidRDefault="00D50866" w:rsidP="00D50866">
      <w:pPr>
        <w:rPr>
          <w:rFonts w:cstheme="minorHAnsi"/>
        </w:rPr>
      </w:pPr>
      <w:r w:rsidRPr="00B24AAE">
        <w:rPr>
          <w:rFonts w:cstheme="minorHAnsi"/>
        </w:rPr>
        <w:t>Les repas doivent être apportés par le participant. Aucune nourriture ne sera fourni</w:t>
      </w:r>
      <w:r w:rsidR="00AD717D" w:rsidRPr="00B24AAE">
        <w:rPr>
          <w:rFonts w:cstheme="minorHAnsi"/>
        </w:rPr>
        <w:t>e</w:t>
      </w:r>
      <w:r w:rsidRPr="00B24AAE">
        <w:rPr>
          <w:rFonts w:cstheme="minorHAnsi"/>
        </w:rPr>
        <w:t xml:space="preserve"> aux </w:t>
      </w:r>
      <w:r w:rsidR="00AD717D" w:rsidRPr="00B24AAE">
        <w:rPr>
          <w:rFonts w:cstheme="minorHAnsi"/>
        </w:rPr>
        <w:t>participants</w:t>
      </w:r>
      <w:r w:rsidRPr="00B24AAE">
        <w:rPr>
          <w:rFonts w:cstheme="minorHAnsi"/>
        </w:rPr>
        <w:t>.</w:t>
      </w:r>
    </w:p>
    <w:p w14:paraId="15EEA170" w14:textId="77777777" w:rsidR="00D50866" w:rsidRPr="00B24AAE" w:rsidRDefault="00D50866" w:rsidP="00D50866">
      <w:pPr>
        <w:rPr>
          <w:rFonts w:cstheme="minorHAnsi"/>
        </w:rPr>
      </w:pPr>
      <w:r w:rsidRPr="00B24AAE">
        <w:rPr>
          <w:rFonts w:cstheme="minorHAnsi"/>
          <w:b/>
        </w:rPr>
        <w:t xml:space="preserve">Distance sociale (&lt;1.5m) et masques </w:t>
      </w:r>
      <w:r w:rsidR="00AD717D" w:rsidRPr="00B24AAE">
        <w:rPr>
          <w:rFonts w:cstheme="minorHAnsi"/>
          <w:b/>
        </w:rPr>
        <w:t>buccaux</w:t>
      </w:r>
      <w:r w:rsidRPr="00B24AAE">
        <w:rPr>
          <w:rFonts w:cstheme="minorHAnsi"/>
        </w:rPr>
        <w:t xml:space="preserve">: </w:t>
      </w:r>
      <w:r w:rsidR="00B40907" w:rsidRPr="00B24AAE">
        <w:rPr>
          <w:rFonts w:cstheme="minorHAnsi"/>
        </w:rPr>
        <w:t>le masque est porté par les</w:t>
      </w:r>
      <w:r w:rsidR="00F7200F" w:rsidRPr="00B24AAE">
        <w:rPr>
          <w:rFonts w:cstheme="minorHAnsi"/>
        </w:rPr>
        <w:t xml:space="preserve"> encadrants</w:t>
      </w:r>
      <w:r w:rsidR="00B40907" w:rsidRPr="00B24AAE">
        <w:rPr>
          <w:rFonts w:cstheme="minorHAnsi"/>
        </w:rPr>
        <w:t>. Il n’y a pas de port du masque pour</w:t>
      </w:r>
      <w:r w:rsidR="00A978C2" w:rsidRPr="00B24AAE">
        <w:rPr>
          <w:rFonts w:cstheme="minorHAnsi"/>
        </w:rPr>
        <w:t xml:space="preserve"> les enfants de moins de 12 ans. </w:t>
      </w:r>
      <w:r w:rsidR="00B40907" w:rsidRPr="00B24AAE">
        <w:rPr>
          <w:rFonts w:cstheme="minorHAnsi"/>
        </w:rPr>
        <w:t xml:space="preserve">Pour les participants de plus de 12 ans (+ 18 ans compris), le port du masque est </w:t>
      </w:r>
      <w:r w:rsidR="00370EAD" w:rsidRPr="00B24AAE">
        <w:rPr>
          <w:rFonts w:cstheme="minorHAnsi"/>
        </w:rPr>
        <w:t>obligatoire</w:t>
      </w:r>
      <w:r w:rsidR="003242E1" w:rsidRPr="00B24AAE">
        <w:rPr>
          <w:rFonts w:cstheme="minorHAnsi"/>
        </w:rPr>
        <w:t xml:space="preserve"> en intérieur</w:t>
      </w:r>
      <w:r w:rsidR="00B40907" w:rsidRPr="00B24AAE">
        <w:rPr>
          <w:rFonts w:cstheme="minorHAnsi"/>
        </w:rPr>
        <w:t>.</w:t>
      </w:r>
    </w:p>
    <w:p w14:paraId="7EB4090B" w14:textId="522271A4" w:rsidR="00D50866" w:rsidRPr="00B24AAE" w:rsidRDefault="00D50866" w:rsidP="00D50866">
      <w:pPr>
        <w:rPr>
          <w:rFonts w:cstheme="minorHAnsi"/>
        </w:rPr>
      </w:pPr>
      <w:r w:rsidRPr="00B24AAE">
        <w:rPr>
          <w:rFonts w:cstheme="minorHAnsi"/>
          <w:b/>
        </w:rPr>
        <w:t xml:space="preserve">Transport </w:t>
      </w:r>
      <w:r w:rsidR="00AD717D" w:rsidRPr="00B24AAE">
        <w:rPr>
          <w:rFonts w:cstheme="minorHAnsi"/>
          <w:b/>
        </w:rPr>
        <w:t>vers/depuis le lieu habituel d’activités</w:t>
      </w:r>
      <w:r w:rsidRPr="00B24AAE">
        <w:rPr>
          <w:rFonts w:cstheme="minorHAnsi"/>
        </w:rPr>
        <w:t xml:space="preserve"> : les transports sont autorisés. Il est, cependant, indispensable de respecter les mesures de distanciation sociale en laissant deux sièges libres entre les enfants. Si les lieux d’activités accueillent plusieurs </w:t>
      </w:r>
      <w:r w:rsidR="00345ADC">
        <w:rPr>
          <w:rFonts w:cstheme="minorHAnsi"/>
        </w:rPr>
        <w:t>groupes</w:t>
      </w:r>
      <w:r w:rsidRPr="00B24AAE">
        <w:rPr>
          <w:rFonts w:cstheme="minorHAnsi"/>
        </w:rPr>
        <w:t xml:space="preserve">, il est nécessaire d’organiser, de préférence, les trajets par </w:t>
      </w:r>
      <w:r w:rsidR="006D6378">
        <w:rPr>
          <w:rFonts w:cstheme="minorHAnsi"/>
        </w:rPr>
        <w:t>groupe</w:t>
      </w:r>
      <w:r w:rsidRPr="00B24AAE">
        <w:rPr>
          <w:rFonts w:cstheme="minorHAnsi"/>
        </w:rPr>
        <w:t xml:space="preserve">. Si ce n’est pas possible, les </w:t>
      </w:r>
      <w:r w:rsidR="00345ADC">
        <w:rPr>
          <w:rFonts w:cstheme="minorHAnsi"/>
        </w:rPr>
        <w:t>groupes</w:t>
      </w:r>
      <w:r w:rsidR="00D136A4">
        <w:rPr>
          <w:rFonts w:cstheme="minorHAnsi"/>
        </w:rPr>
        <w:t xml:space="preserve"> doivent être séparé</w:t>
      </w:r>
      <w:r w:rsidRPr="00B24AAE">
        <w:rPr>
          <w:rFonts w:cstheme="minorHAnsi"/>
        </w:rPr>
        <w:t>s les uns des autres dans le car.</w:t>
      </w:r>
    </w:p>
    <w:p w14:paraId="5BCBF683" w14:textId="77777777" w:rsidR="00AD717D" w:rsidRPr="00B24AAE" w:rsidRDefault="00AD717D" w:rsidP="00D50866">
      <w:pPr>
        <w:rPr>
          <w:rFonts w:cstheme="minorHAnsi"/>
        </w:rPr>
      </w:pPr>
      <w:r w:rsidRPr="00B24AAE">
        <w:rPr>
          <w:rFonts w:cstheme="minorHAnsi"/>
        </w:rPr>
        <w:t>Si lors de vos transports, vous faites appel à une entreprise (location de car, STIB, TEC, etc.), les conditions d’utilisation propre à l’entreprise sont à respecter.</w:t>
      </w:r>
    </w:p>
    <w:p w14:paraId="3ABCE1D2" w14:textId="77777777" w:rsidR="005D156F" w:rsidRPr="00B24AAE" w:rsidRDefault="00D50866" w:rsidP="005D156F">
      <w:pPr>
        <w:rPr>
          <w:rFonts w:cstheme="minorHAnsi"/>
        </w:rPr>
      </w:pPr>
      <w:r w:rsidRPr="00B24AAE">
        <w:rPr>
          <w:rFonts w:cstheme="minorHAnsi"/>
          <w:b/>
        </w:rPr>
        <w:t>Accueil des parents (si l’âge du participant le nécessite)</w:t>
      </w:r>
      <w:r w:rsidRPr="00B24AAE">
        <w:rPr>
          <w:rFonts w:cstheme="minorHAnsi"/>
        </w:rPr>
        <w:t> </w:t>
      </w:r>
      <w:r w:rsidR="0091457B" w:rsidRPr="00B24AAE">
        <w:rPr>
          <w:rFonts w:cstheme="minorHAnsi"/>
        </w:rPr>
        <w:t xml:space="preserve">: </w:t>
      </w:r>
    </w:p>
    <w:p w14:paraId="7B301425" w14:textId="7AD8DCD9" w:rsidR="005D156F" w:rsidRPr="00B24AAE" w:rsidRDefault="005D156F" w:rsidP="005D156F">
      <w:pPr>
        <w:rPr>
          <w:rFonts w:cstheme="minorHAnsi"/>
        </w:rPr>
      </w:pPr>
      <w:r w:rsidRPr="00B24AAE">
        <w:rPr>
          <w:rFonts w:cstheme="minorHAnsi"/>
        </w:rPr>
        <w:lastRenderedPageBreak/>
        <w:t>Les consignes sanitaires seront explicitées au</w:t>
      </w:r>
      <w:r w:rsidR="00807168">
        <w:rPr>
          <w:rFonts w:cstheme="minorHAnsi"/>
        </w:rPr>
        <w:t>x</w:t>
      </w:r>
      <w:r w:rsidRPr="00B24AAE">
        <w:rPr>
          <w:rFonts w:cstheme="minorHAnsi"/>
        </w:rPr>
        <w:t xml:space="preserve"> parent</w:t>
      </w:r>
      <w:r w:rsidR="00807168">
        <w:rPr>
          <w:rFonts w:cstheme="minorHAnsi"/>
        </w:rPr>
        <w:t>s</w:t>
      </w:r>
      <w:r w:rsidRPr="00B24AAE">
        <w:rPr>
          <w:rFonts w:cstheme="minorHAnsi"/>
        </w:rPr>
        <w:t xml:space="preserve"> lors de la réalisation de la première activité.  Un protocole simplifié  réalisé par les structures, les opérateurs, etc. est transmis aux parents du participant s’il a moins de 18 ans et aux participants de plus de 18 ans le plus rapidement possible par différents canaux tenant compte des spécificités et de l’environnement des familles (mails, document envoyé par courrier, donné en mains propres, etc.). </w:t>
      </w:r>
    </w:p>
    <w:p w14:paraId="7E81CDFE" w14:textId="77777777" w:rsidR="0091457B" w:rsidRPr="00B24AAE" w:rsidRDefault="005D156F" w:rsidP="0091457B">
      <w:pPr>
        <w:rPr>
          <w:rFonts w:cstheme="minorHAnsi"/>
        </w:rPr>
      </w:pPr>
      <w:r w:rsidRPr="00B24AAE">
        <w:rPr>
          <w:rFonts w:cstheme="minorHAnsi"/>
        </w:rPr>
        <w:t>Il peut être judicieux de s’associer aux informations tran</w:t>
      </w:r>
      <w:r w:rsidR="003242E1" w:rsidRPr="00B24AAE">
        <w:rPr>
          <w:rFonts w:cstheme="minorHAnsi"/>
        </w:rPr>
        <w:t>smises par le lieu d’activités.</w:t>
      </w:r>
    </w:p>
    <w:p w14:paraId="54C88188" w14:textId="77777777" w:rsidR="00D50866" w:rsidRPr="00B24AAE" w:rsidRDefault="0091457B" w:rsidP="00D50866">
      <w:pPr>
        <w:rPr>
          <w:rFonts w:cstheme="minorHAnsi"/>
        </w:rPr>
      </w:pPr>
      <w:r w:rsidRPr="00B24AAE">
        <w:rPr>
          <w:rFonts w:cstheme="minorHAnsi"/>
        </w:rPr>
        <w:t>D</w:t>
      </w:r>
      <w:r w:rsidR="00D50866" w:rsidRPr="00B24AAE">
        <w:rPr>
          <w:rFonts w:cstheme="minorHAnsi"/>
        </w:rPr>
        <w:t>ans le cas où les participants sont amenés au lieu d’activité par leur parent, il est indispensable d’éviter les regroupements. Il se peut qu’un aménagement des entrées et des sorties soit nécessaire en cas de regroupement de parents. S’il n’y a pas de regroupement</w:t>
      </w:r>
      <w:r w:rsidR="00B642D8" w:rsidRPr="00B24AAE">
        <w:rPr>
          <w:rFonts w:cstheme="minorHAnsi"/>
        </w:rPr>
        <w:t>,</w:t>
      </w:r>
      <w:r w:rsidR="00D50866" w:rsidRPr="00B24AAE">
        <w:rPr>
          <w:rFonts w:cstheme="minorHAnsi"/>
        </w:rPr>
        <w:t xml:space="preserve"> mais que les parents se croisent, le respect des distanciations sociales est nécessaire. Si ce n’est pas possible, le port du masque est obligatoire.</w:t>
      </w:r>
    </w:p>
    <w:p w14:paraId="3FA89720" w14:textId="0E3B9693" w:rsidR="00FA1B84" w:rsidRPr="00B24AAE" w:rsidRDefault="00F23C83" w:rsidP="00AD079A">
      <w:pPr>
        <w:rPr>
          <w:rFonts w:cstheme="minorHAnsi"/>
        </w:rPr>
      </w:pPr>
      <w:r w:rsidRPr="00B24AAE">
        <w:rPr>
          <w:rFonts w:cstheme="minorHAnsi"/>
          <w:b/>
        </w:rPr>
        <w:t>Les soins </w:t>
      </w:r>
      <w:r w:rsidRPr="00B24AAE">
        <w:rPr>
          <w:rFonts w:cstheme="minorHAnsi"/>
        </w:rPr>
        <w:t xml:space="preserve">: si vous avez une organisation spécifique en matière de soin, elle peut être d’application en tenant compte du fait que le port du masque et le lavage des mains </w:t>
      </w:r>
      <w:r w:rsidR="00B642D8" w:rsidRPr="00B24AAE">
        <w:rPr>
          <w:rFonts w:cstheme="minorHAnsi"/>
        </w:rPr>
        <w:t>son</w:t>
      </w:r>
      <w:r w:rsidRPr="00B24AAE">
        <w:rPr>
          <w:rFonts w:cstheme="minorHAnsi"/>
        </w:rPr>
        <w:t>t indispensable</w:t>
      </w:r>
      <w:r w:rsidR="00B642D8" w:rsidRPr="00B24AAE">
        <w:rPr>
          <w:rFonts w:cstheme="minorHAnsi"/>
        </w:rPr>
        <w:t>s</w:t>
      </w:r>
      <w:r w:rsidRPr="00B24AAE">
        <w:rPr>
          <w:rFonts w:cstheme="minorHAnsi"/>
        </w:rPr>
        <w:t xml:space="preserve"> avant chaque soin.</w:t>
      </w:r>
    </w:p>
    <w:p w14:paraId="41BA6F61" w14:textId="77777777" w:rsidR="00F352F9" w:rsidRPr="00B24AAE" w:rsidRDefault="00F352F9" w:rsidP="00743C69">
      <w:pPr>
        <w:pStyle w:val="Titre4"/>
        <w:numPr>
          <w:ilvl w:val="0"/>
          <w:numId w:val="0"/>
        </w:numPr>
        <w:pBdr>
          <w:top w:val="single" w:sz="4" w:space="1" w:color="auto"/>
          <w:left w:val="single" w:sz="4" w:space="4" w:color="auto"/>
          <w:bottom w:val="single" w:sz="4" w:space="1" w:color="auto"/>
          <w:right w:val="single" w:sz="4" w:space="4" w:color="auto"/>
        </w:pBdr>
        <w:ind w:left="720"/>
        <w:jc w:val="center"/>
        <w:rPr>
          <w:rFonts w:cstheme="minorHAnsi"/>
          <w:b/>
          <w:sz w:val="28"/>
        </w:rPr>
      </w:pPr>
      <w:r w:rsidRPr="00B24AAE">
        <w:rPr>
          <w:rFonts w:cstheme="minorHAnsi"/>
          <w:b/>
          <w:sz w:val="28"/>
        </w:rPr>
        <w:t>Activités extra-muros</w:t>
      </w:r>
      <w:r w:rsidR="00743C69" w:rsidRPr="00B24AAE">
        <w:rPr>
          <w:rFonts w:cstheme="minorHAnsi"/>
          <w:b/>
          <w:sz w:val="28"/>
        </w:rPr>
        <w:t xml:space="preserve"> sont interdites en code rouge</w:t>
      </w:r>
    </w:p>
    <w:p w14:paraId="284FC464" w14:textId="77777777" w:rsidR="003242E1" w:rsidRPr="00B24AAE" w:rsidRDefault="003242E1" w:rsidP="003242E1">
      <w:pPr>
        <w:pStyle w:val="Titre4"/>
        <w:numPr>
          <w:ilvl w:val="0"/>
          <w:numId w:val="0"/>
        </w:numPr>
        <w:ind w:left="1080"/>
        <w:rPr>
          <w:rFonts w:cstheme="minorHAnsi"/>
          <w:u w:val="dotted"/>
        </w:rPr>
      </w:pPr>
    </w:p>
    <w:p w14:paraId="172DF63D" w14:textId="77777777" w:rsidR="00F352F9" w:rsidRPr="00B24AAE" w:rsidRDefault="00F352F9" w:rsidP="00D50866">
      <w:pPr>
        <w:pStyle w:val="Titre4"/>
        <w:rPr>
          <w:rFonts w:cstheme="minorHAnsi"/>
          <w:u w:val="dotted"/>
        </w:rPr>
      </w:pPr>
      <w:r w:rsidRPr="00B24AAE">
        <w:rPr>
          <w:rFonts w:cstheme="minorHAnsi"/>
          <w:u w:val="dotted"/>
        </w:rPr>
        <w:t>Activités de séjour</w:t>
      </w:r>
    </w:p>
    <w:p w14:paraId="594C47B1" w14:textId="76961EE7" w:rsidR="00D50866" w:rsidRPr="00B24AAE" w:rsidRDefault="00D50866" w:rsidP="00D50866">
      <w:pPr>
        <w:rPr>
          <w:rFonts w:cstheme="minorHAnsi"/>
        </w:rPr>
      </w:pPr>
      <w:r w:rsidRPr="00B24AAE">
        <w:rPr>
          <w:rFonts w:cstheme="minorHAnsi"/>
          <w:b/>
        </w:rPr>
        <w:t>Capacité d’accueil</w:t>
      </w:r>
      <w:r w:rsidR="00D136A4">
        <w:rPr>
          <w:rFonts w:cstheme="minorHAnsi"/>
          <w:b/>
        </w:rPr>
        <w:t xml:space="preserve"> </w:t>
      </w:r>
      <w:r w:rsidRPr="00B24AAE">
        <w:rPr>
          <w:rFonts w:cstheme="minorHAnsi"/>
        </w:rPr>
        <w:t xml:space="preserve">: les opérateurs peuvent accueillir </w:t>
      </w:r>
      <w:r w:rsidR="00D136A4">
        <w:rPr>
          <w:rFonts w:cstheme="minorHAnsi"/>
        </w:rPr>
        <w:t>d</w:t>
      </w:r>
      <w:r w:rsidRPr="00B24AAE">
        <w:rPr>
          <w:rFonts w:cstheme="minorHAnsi"/>
        </w:rPr>
        <w:t xml:space="preserve">es </w:t>
      </w:r>
      <w:r w:rsidR="00345ADC">
        <w:rPr>
          <w:rFonts w:cstheme="minorHAnsi"/>
        </w:rPr>
        <w:t>groupes</w:t>
      </w:r>
      <w:r w:rsidRPr="00B24AAE">
        <w:rPr>
          <w:rFonts w:cstheme="minorHAnsi"/>
        </w:rPr>
        <w:t xml:space="preserve"> de </w:t>
      </w:r>
      <w:r w:rsidR="00291130" w:rsidRPr="00B24AAE">
        <w:rPr>
          <w:rFonts w:cstheme="minorHAnsi"/>
        </w:rPr>
        <w:t xml:space="preserve">5 </w:t>
      </w:r>
      <w:r w:rsidRPr="00B24AAE">
        <w:rPr>
          <w:rFonts w:cstheme="minorHAnsi"/>
        </w:rPr>
        <w:t xml:space="preserve">participants </w:t>
      </w:r>
      <w:r w:rsidR="00D136A4">
        <w:rPr>
          <w:rFonts w:cstheme="minorHAnsi"/>
        </w:rPr>
        <w:t>maximum.</w:t>
      </w:r>
      <w:r w:rsidRPr="00B24AAE">
        <w:rPr>
          <w:rFonts w:cstheme="minorHAnsi"/>
        </w:rPr>
        <w:t xml:space="preserve"> </w:t>
      </w:r>
    </w:p>
    <w:p w14:paraId="5E6740B8" w14:textId="51BBF36F" w:rsidR="00A62BA2" w:rsidRPr="00B24AAE" w:rsidRDefault="00A62BA2" w:rsidP="00A62BA2">
      <w:pPr>
        <w:rPr>
          <w:rFonts w:cstheme="minorHAnsi"/>
        </w:rPr>
      </w:pPr>
      <w:r w:rsidRPr="00B24AAE">
        <w:rPr>
          <w:rFonts w:cstheme="minorHAnsi"/>
        </w:rPr>
        <w:t xml:space="preserve">Les </w:t>
      </w:r>
      <w:r w:rsidR="00345ADC">
        <w:rPr>
          <w:rFonts w:cstheme="minorHAnsi"/>
        </w:rPr>
        <w:t>groupes</w:t>
      </w:r>
      <w:r w:rsidRPr="00B24AAE">
        <w:rPr>
          <w:rFonts w:cstheme="minorHAnsi"/>
        </w:rPr>
        <w:t xml:space="preserve"> de contact doivent rest</w:t>
      </w:r>
      <w:r w:rsidR="00B642D8" w:rsidRPr="00B24AAE">
        <w:rPr>
          <w:rFonts w:cstheme="minorHAnsi"/>
        </w:rPr>
        <w:t>er</w:t>
      </w:r>
      <w:r w:rsidRPr="00B24AAE">
        <w:rPr>
          <w:rFonts w:cstheme="minorHAnsi"/>
        </w:rPr>
        <w:t xml:space="preserve"> le plus stable</w:t>
      </w:r>
      <w:r w:rsidR="00B642D8" w:rsidRPr="00B24AAE">
        <w:rPr>
          <w:rFonts w:cstheme="minorHAnsi"/>
        </w:rPr>
        <w:t>s</w:t>
      </w:r>
      <w:r w:rsidRPr="00B24AAE">
        <w:rPr>
          <w:rFonts w:cstheme="minorHAnsi"/>
        </w:rPr>
        <w:t xml:space="preserve"> possible.</w:t>
      </w:r>
    </w:p>
    <w:p w14:paraId="3A2AB081" w14:textId="137D8590" w:rsidR="00D50866" w:rsidRPr="00B24AAE" w:rsidRDefault="00D50866" w:rsidP="00D50866">
      <w:pPr>
        <w:rPr>
          <w:rFonts w:cstheme="minorHAnsi"/>
        </w:rPr>
      </w:pPr>
      <w:r w:rsidRPr="00B24AAE">
        <w:rPr>
          <w:rFonts w:cstheme="minorHAnsi"/>
        </w:rPr>
        <w:t xml:space="preserve">Deux </w:t>
      </w:r>
      <w:r w:rsidR="00345ADC">
        <w:rPr>
          <w:rFonts w:cstheme="minorHAnsi"/>
        </w:rPr>
        <w:t>groupes</w:t>
      </w:r>
      <w:r w:rsidRPr="00B24AAE">
        <w:rPr>
          <w:rFonts w:cstheme="minorHAnsi"/>
        </w:rPr>
        <w:t xml:space="preserve"> peuvent être dans la même infrastructure</w:t>
      </w:r>
      <w:r w:rsidR="00B642D8" w:rsidRPr="00B24AAE">
        <w:rPr>
          <w:rFonts w:cstheme="minorHAnsi"/>
        </w:rPr>
        <w:t>,</w:t>
      </w:r>
      <w:r w:rsidRPr="00B24AAE">
        <w:rPr>
          <w:rFonts w:cstheme="minorHAnsi"/>
        </w:rPr>
        <w:t xml:space="preserve"> mais elles ne peuvent pas se côtoyer. Les activités se déroulent par </w:t>
      </w:r>
      <w:r w:rsidR="00345ADC">
        <w:rPr>
          <w:rFonts w:cstheme="minorHAnsi"/>
        </w:rPr>
        <w:t>groupe</w:t>
      </w:r>
      <w:r w:rsidRPr="00B24AAE">
        <w:rPr>
          <w:rFonts w:cstheme="minorHAnsi"/>
        </w:rPr>
        <w:t>.</w:t>
      </w:r>
    </w:p>
    <w:p w14:paraId="12C220A7" w14:textId="58BF8E80" w:rsidR="00D50866" w:rsidRPr="00B24AAE" w:rsidRDefault="00D50866" w:rsidP="00D50866">
      <w:pPr>
        <w:rPr>
          <w:rFonts w:cstheme="minorHAnsi"/>
        </w:rPr>
      </w:pPr>
      <w:r w:rsidRPr="00B24AAE">
        <w:rPr>
          <w:rFonts w:cstheme="minorHAnsi"/>
          <w:b/>
        </w:rPr>
        <w:t>Repas du midi/collation</w:t>
      </w:r>
      <w:r w:rsidRPr="00B24AAE">
        <w:rPr>
          <w:rFonts w:cstheme="minorHAnsi"/>
        </w:rPr>
        <w:t> : l</w:t>
      </w:r>
      <w:r w:rsidR="00D136A4">
        <w:rPr>
          <w:rFonts w:cstheme="minorHAnsi"/>
        </w:rPr>
        <w:t>es repas sont pris au sein du groupe</w:t>
      </w:r>
      <w:r w:rsidRPr="00B24AAE">
        <w:rPr>
          <w:rFonts w:cstheme="minorHAnsi"/>
        </w:rPr>
        <w:t xml:space="preserve">. L’idéal est que chaque </w:t>
      </w:r>
      <w:r w:rsidR="00D136A4">
        <w:rPr>
          <w:rFonts w:cstheme="minorHAnsi"/>
        </w:rPr>
        <w:t>groupe</w:t>
      </w:r>
      <w:r w:rsidRPr="00B24AAE">
        <w:rPr>
          <w:rFonts w:cstheme="minorHAnsi"/>
        </w:rPr>
        <w:t xml:space="preserve"> ait son endroit pour manger. Si ce n’est pas le cas, le local devra être nettoyé entre le passage de deux </w:t>
      </w:r>
      <w:r w:rsidR="00345ADC">
        <w:rPr>
          <w:rFonts w:cstheme="minorHAnsi"/>
        </w:rPr>
        <w:t>groupes</w:t>
      </w:r>
      <w:r w:rsidRPr="00B24AAE">
        <w:rPr>
          <w:rFonts w:cstheme="minorHAnsi"/>
        </w:rPr>
        <w:t xml:space="preserve"> et aéré pendant minimum 15 minutes.</w:t>
      </w:r>
    </w:p>
    <w:p w14:paraId="3C6B6DB3" w14:textId="77777777" w:rsidR="00D50866" w:rsidRPr="00B24AAE" w:rsidRDefault="00D50866" w:rsidP="00D50866">
      <w:pPr>
        <w:rPr>
          <w:rFonts w:cstheme="minorHAnsi"/>
        </w:rPr>
      </w:pPr>
      <w:r w:rsidRPr="00B24AAE">
        <w:rPr>
          <w:rFonts w:cstheme="minorHAnsi"/>
        </w:rPr>
        <w:t>Les repas doivent être apportés par le participant. Aucune nourriture ne sera fourni</w:t>
      </w:r>
      <w:r w:rsidR="00AD717D" w:rsidRPr="00B24AAE">
        <w:rPr>
          <w:rFonts w:cstheme="minorHAnsi"/>
        </w:rPr>
        <w:t>e</w:t>
      </w:r>
      <w:r w:rsidRPr="00B24AAE">
        <w:rPr>
          <w:rFonts w:cstheme="minorHAnsi"/>
        </w:rPr>
        <w:t xml:space="preserve"> aux </w:t>
      </w:r>
      <w:r w:rsidR="00AD717D" w:rsidRPr="00B24AAE">
        <w:rPr>
          <w:rFonts w:cstheme="minorHAnsi"/>
        </w:rPr>
        <w:t>participants</w:t>
      </w:r>
      <w:r w:rsidRPr="00B24AAE">
        <w:rPr>
          <w:rFonts w:cstheme="minorHAnsi"/>
        </w:rPr>
        <w:t>.</w:t>
      </w:r>
    </w:p>
    <w:p w14:paraId="005C4D5D" w14:textId="77777777" w:rsidR="00D50866" w:rsidRPr="00B24AAE" w:rsidRDefault="00D50866" w:rsidP="00D50866">
      <w:pPr>
        <w:rPr>
          <w:rFonts w:cstheme="minorHAnsi"/>
        </w:rPr>
      </w:pPr>
      <w:r w:rsidRPr="00B24AAE">
        <w:rPr>
          <w:rFonts w:cstheme="minorHAnsi"/>
          <w:b/>
        </w:rPr>
        <w:t xml:space="preserve">Distance sociale (&lt;1.5m) et masques </w:t>
      </w:r>
      <w:r w:rsidR="00AD717D" w:rsidRPr="00B24AAE">
        <w:rPr>
          <w:rFonts w:cstheme="minorHAnsi"/>
          <w:b/>
        </w:rPr>
        <w:t>buccaux</w:t>
      </w:r>
      <w:r w:rsidRPr="00B24AAE">
        <w:rPr>
          <w:rFonts w:cstheme="minorHAnsi"/>
        </w:rPr>
        <w:t xml:space="preserve">: </w:t>
      </w:r>
      <w:r w:rsidR="00AD717D" w:rsidRPr="00B24AAE">
        <w:rPr>
          <w:rFonts w:cstheme="minorHAnsi"/>
        </w:rPr>
        <w:t>le masque est porté par les encadrants. Il n’y a pas de port du masque pour</w:t>
      </w:r>
      <w:r w:rsidR="003242E1" w:rsidRPr="00B24AAE">
        <w:rPr>
          <w:rFonts w:cstheme="minorHAnsi"/>
        </w:rPr>
        <w:t xml:space="preserve"> les enfants de moins de 12 ans. </w:t>
      </w:r>
      <w:r w:rsidR="00AD717D" w:rsidRPr="00B24AAE">
        <w:rPr>
          <w:rFonts w:cstheme="minorHAnsi"/>
        </w:rPr>
        <w:t xml:space="preserve">Pour les participants de plus de 12 ans (+ 18 ans compris), le port du masque est </w:t>
      </w:r>
      <w:r w:rsidR="003242E1" w:rsidRPr="00B24AAE">
        <w:rPr>
          <w:rFonts w:cstheme="minorHAnsi"/>
        </w:rPr>
        <w:t>obligatoire.</w:t>
      </w:r>
    </w:p>
    <w:p w14:paraId="70109A63" w14:textId="3F32EE5B" w:rsidR="00D50866" w:rsidRPr="00B24AAE" w:rsidRDefault="00D50866" w:rsidP="00D50866">
      <w:pPr>
        <w:rPr>
          <w:rFonts w:cstheme="minorHAnsi"/>
        </w:rPr>
      </w:pPr>
      <w:r w:rsidRPr="00B24AAE">
        <w:rPr>
          <w:rFonts w:cstheme="minorHAnsi"/>
          <w:b/>
        </w:rPr>
        <w:t xml:space="preserve">Transport </w:t>
      </w:r>
      <w:r w:rsidR="00AD717D" w:rsidRPr="00B24AAE">
        <w:rPr>
          <w:rFonts w:cstheme="minorHAnsi"/>
          <w:b/>
        </w:rPr>
        <w:t>vers/depuis le lieu habituel d’activités</w:t>
      </w:r>
      <w:r w:rsidRPr="00B24AAE">
        <w:rPr>
          <w:rFonts w:cstheme="minorHAnsi"/>
        </w:rPr>
        <w:t xml:space="preserve"> : les transports sont autorisés. Il est, cependant, indispensable de respecter les mesures de distanciation sociale en laissant deux sièges libres entre les enfants. Si les lieux d’activités accueillent plusieurs </w:t>
      </w:r>
      <w:r w:rsidR="00345ADC">
        <w:rPr>
          <w:rFonts w:cstheme="minorHAnsi"/>
        </w:rPr>
        <w:t>groupes</w:t>
      </w:r>
      <w:r w:rsidRPr="00B24AAE">
        <w:rPr>
          <w:rFonts w:cstheme="minorHAnsi"/>
        </w:rPr>
        <w:t xml:space="preserve">, il est nécessaire d’organiser, de préférence, les trajets par </w:t>
      </w:r>
      <w:r w:rsidR="006D6378">
        <w:rPr>
          <w:rFonts w:cstheme="minorHAnsi"/>
        </w:rPr>
        <w:t>groupe</w:t>
      </w:r>
      <w:r w:rsidRPr="00B24AAE">
        <w:rPr>
          <w:rFonts w:cstheme="minorHAnsi"/>
        </w:rPr>
        <w:t xml:space="preserve">. Si ce n’est pas possible, les </w:t>
      </w:r>
      <w:r w:rsidR="00345ADC">
        <w:rPr>
          <w:rFonts w:cstheme="minorHAnsi"/>
        </w:rPr>
        <w:t>groupes</w:t>
      </w:r>
      <w:r w:rsidRPr="00B24AAE">
        <w:rPr>
          <w:rFonts w:cstheme="minorHAnsi"/>
        </w:rPr>
        <w:t xml:space="preserve"> doivent être séparé</w:t>
      </w:r>
      <w:r w:rsidR="00D136A4">
        <w:rPr>
          <w:rFonts w:cstheme="minorHAnsi"/>
        </w:rPr>
        <w:t>s les un</w:t>
      </w:r>
      <w:r w:rsidRPr="00B24AAE">
        <w:rPr>
          <w:rFonts w:cstheme="minorHAnsi"/>
        </w:rPr>
        <w:t>s des autres dans le car.</w:t>
      </w:r>
    </w:p>
    <w:p w14:paraId="34F775B7" w14:textId="614BE349" w:rsidR="00F352F9" w:rsidRPr="00B24AAE" w:rsidRDefault="00AD717D" w:rsidP="00F352F9">
      <w:pPr>
        <w:rPr>
          <w:rFonts w:cstheme="minorHAnsi"/>
        </w:rPr>
      </w:pPr>
      <w:r w:rsidRPr="00B24AAE">
        <w:rPr>
          <w:rFonts w:cstheme="minorHAnsi"/>
        </w:rPr>
        <w:t>Si lors de vos transports, vous faites appel à une entreprise (location de car, STIB, TEC, etc.), les conditions d’utilisation propre à l’entreprise sont à respecter.</w:t>
      </w:r>
    </w:p>
    <w:sectPr w:rsidR="00F352F9" w:rsidRPr="00B24AAE">
      <w:footerReference w:type="default" r:id="rId19"/>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EEDCBB4" w15:done="0"/>
  <w15:commentEx w15:paraId="43AC9839" w15:done="0"/>
  <w15:commentEx w15:paraId="4D443EF9" w15:done="0"/>
  <w15:commentEx w15:paraId="4E30BB63" w15:done="0"/>
  <w15:commentEx w15:paraId="71A04C5C" w15:done="0"/>
  <w15:commentEx w15:paraId="7F35AC6D" w15:done="0"/>
  <w15:commentEx w15:paraId="4AFD4D94" w15:done="0"/>
  <w15:commentEx w15:paraId="0718EE41" w15:done="0"/>
  <w15:commentEx w15:paraId="234B426F" w15:done="0"/>
  <w15:commentEx w15:paraId="733DAA52" w15:done="0"/>
  <w15:commentEx w15:paraId="39D75105" w15:done="0"/>
  <w15:commentEx w15:paraId="5B2D2659" w15:done="0"/>
  <w15:commentEx w15:paraId="366C8EE5" w15:done="0"/>
  <w15:commentEx w15:paraId="746FA603" w15:done="0"/>
  <w15:commentEx w15:paraId="6F645DB5" w15:done="0"/>
  <w15:commentEx w15:paraId="79F12BC2" w15:done="0"/>
  <w15:commentEx w15:paraId="5EC3144A" w15:done="0"/>
  <w15:commentEx w15:paraId="0E221D7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A4053A" w14:textId="77777777" w:rsidR="0074575F" w:rsidRDefault="0074575F" w:rsidP="00C7282C">
      <w:r>
        <w:separator/>
      </w:r>
    </w:p>
  </w:endnote>
  <w:endnote w:type="continuationSeparator" w:id="0">
    <w:p w14:paraId="485D4057" w14:textId="77777777" w:rsidR="0074575F" w:rsidRDefault="0074575F" w:rsidP="00C72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8554158"/>
      <w:docPartObj>
        <w:docPartGallery w:val="Page Numbers (Bottom of Page)"/>
        <w:docPartUnique/>
      </w:docPartObj>
    </w:sdtPr>
    <w:sdtEndPr/>
    <w:sdtContent>
      <w:p w14:paraId="15168134" w14:textId="55A9952D" w:rsidR="007F7DD9" w:rsidRDefault="007F7DD9">
        <w:pPr>
          <w:pStyle w:val="Pieddepage"/>
          <w:jc w:val="right"/>
        </w:pPr>
        <w:r>
          <w:t>Version Finale</w:t>
        </w:r>
        <w:r>
          <w:tab/>
        </w:r>
        <w:r>
          <w:tab/>
        </w:r>
        <w:r>
          <w:fldChar w:fldCharType="begin"/>
        </w:r>
        <w:r>
          <w:instrText>PAGE   \* MERGEFORMAT</w:instrText>
        </w:r>
        <w:r>
          <w:fldChar w:fldCharType="separate"/>
        </w:r>
        <w:r w:rsidR="00DF6E25" w:rsidRPr="00DF6E25">
          <w:rPr>
            <w:noProof/>
            <w:lang w:val="fr-FR"/>
          </w:rPr>
          <w:t>4</w:t>
        </w:r>
        <w:r>
          <w:fldChar w:fldCharType="end"/>
        </w:r>
      </w:p>
    </w:sdtContent>
  </w:sdt>
  <w:p w14:paraId="1B677525" w14:textId="77777777" w:rsidR="007F7DD9" w:rsidRDefault="007F7DD9">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A5B1AA" w14:textId="77777777" w:rsidR="0074575F" w:rsidRDefault="0074575F" w:rsidP="00C7282C">
      <w:r>
        <w:separator/>
      </w:r>
    </w:p>
  </w:footnote>
  <w:footnote w:type="continuationSeparator" w:id="0">
    <w:p w14:paraId="27FCF1C4" w14:textId="77777777" w:rsidR="0074575F" w:rsidRDefault="0074575F" w:rsidP="00C7282C">
      <w:r>
        <w:continuationSeparator/>
      </w:r>
    </w:p>
  </w:footnote>
  <w:footnote w:id="1">
    <w:p w14:paraId="1F4DE309" w14:textId="77777777" w:rsidR="007F7DD9" w:rsidRPr="00117CC5" w:rsidRDefault="007F7DD9" w:rsidP="004D118B">
      <w:pPr>
        <w:pStyle w:val="Default"/>
        <w:rPr>
          <w:rFonts w:asciiTheme="minorHAnsi" w:hAnsiTheme="minorHAnsi" w:cstheme="minorHAnsi"/>
          <w:sz w:val="20"/>
          <w:szCs w:val="20"/>
        </w:rPr>
      </w:pPr>
      <w:r w:rsidRPr="00117CC5">
        <w:rPr>
          <w:rStyle w:val="Appelnotedebasdep"/>
          <w:rFonts w:asciiTheme="minorHAnsi" w:hAnsiTheme="minorHAnsi" w:cstheme="minorHAnsi"/>
          <w:sz w:val="20"/>
          <w:szCs w:val="20"/>
        </w:rPr>
        <w:footnoteRef/>
      </w:r>
      <w:r w:rsidRPr="00117CC5">
        <w:rPr>
          <w:rFonts w:asciiTheme="minorHAnsi" w:hAnsiTheme="minorHAnsi" w:cstheme="minorHAnsi"/>
          <w:sz w:val="20"/>
          <w:szCs w:val="20"/>
        </w:rPr>
        <w:t xml:space="preserve"> </w:t>
      </w:r>
      <w:hyperlink r:id="rId1" w:history="1">
        <w:r w:rsidRPr="001C5413">
          <w:rPr>
            <w:rStyle w:val="Lienhypertexte"/>
            <w:rFonts w:asciiTheme="minorHAnsi" w:hAnsiTheme="minorHAnsi" w:cstheme="minorHAnsi"/>
            <w:sz w:val="20"/>
            <w:szCs w:val="20"/>
          </w:rPr>
          <w:t>https://covid-19.sciensano.be/sites/default/files/Covid19/Liste%20des%20patients%20%C3%A0%20risque%20en%20p%C3%A9diatrie%20FR%20FINAL.pdf</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A0760"/>
    <w:multiLevelType w:val="hybridMultilevel"/>
    <w:tmpl w:val="0B982836"/>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
    <w:nsid w:val="094D790A"/>
    <w:multiLevelType w:val="hybridMultilevel"/>
    <w:tmpl w:val="BD68B5E6"/>
    <w:lvl w:ilvl="0" w:tplc="080C0017">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
    <w:nsid w:val="0B4F1A54"/>
    <w:multiLevelType w:val="hybridMultilevel"/>
    <w:tmpl w:val="BD68B5E6"/>
    <w:lvl w:ilvl="0" w:tplc="080C0017">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
    <w:nsid w:val="25266444"/>
    <w:multiLevelType w:val="hybridMultilevel"/>
    <w:tmpl w:val="9D508C00"/>
    <w:lvl w:ilvl="0" w:tplc="080C0001">
      <w:start w:val="1"/>
      <w:numFmt w:val="bullet"/>
      <w:lvlText w:val=""/>
      <w:lvlJc w:val="left"/>
      <w:pPr>
        <w:ind w:left="1428" w:hanging="360"/>
      </w:pPr>
      <w:rPr>
        <w:rFonts w:ascii="Symbol" w:hAnsi="Symbol" w:hint="default"/>
      </w:rPr>
    </w:lvl>
    <w:lvl w:ilvl="1" w:tplc="080C0003" w:tentative="1">
      <w:start w:val="1"/>
      <w:numFmt w:val="bullet"/>
      <w:lvlText w:val="o"/>
      <w:lvlJc w:val="left"/>
      <w:pPr>
        <w:ind w:left="2148" w:hanging="360"/>
      </w:pPr>
      <w:rPr>
        <w:rFonts w:ascii="Courier New" w:hAnsi="Courier New" w:cs="Courier New" w:hint="default"/>
      </w:rPr>
    </w:lvl>
    <w:lvl w:ilvl="2" w:tplc="080C0005" w:tentative="1">
      <w:start w:val="1"/>
      <w:numFmt w:val="bullet"/>
      <w:lvlText w:val=""/>
      <w:lvlJc w:val="left"/>
      <w:pPr>
        <w:ind w:left="2868" w:hanging="360"/>
      </w:pPr>
      <w:rPr>
        <w:rFonts w:ascii="Wingdings" w:hAnsi="Wingdings" w:hint="default"/>
      </w:rPr>
    </w:lvl>
    <w:lvl w:ilvl="3" w:tplc="080C0001" w:tentative="1">
      <w:start w:val="1"/>
      <w:numFmt w:val="bullet"/>
      <w:lvlText w:val=""/>
      <w:lvlJc w:val="left"/>
      <w:pPr>
        <w:ind w:left="3588" w:hanging="360"/>
      </w:pPr>
      <w:rPr>
        <w:rFonts w:ascii="Symbol" w:hAnsi="Symbol" w:hint="default"/>
      </w:rPr>
    </w:lvl>
    <w:lvl w:ilvl="4" w:tplc="080C0003" w:tentative="1">
      <w:start w:val="1"/>
      <w:numFmt w:val="bullet"/>
      <w:lvlText w:val="o"/>
      <w:lvlJc w:val="left"/>
      <w:pPr>
        <w:ind w:left="4308" w:hanging="360"/>
      </w:pPr>
      <w:rPr>
        <w:rFonts w:ascii="Courier New" w:hAnsi="Courier New" w:cs="Courier New" w:hint="default"/>
      </w:rPr>
    </w:lvl>
    <w:lvl w:ilvl="5" w:tplc="080C0005" w:tentative="1">
      <w:start w:val="1"/>
      <w:numFmt w:val="bullet"/>
      <w:lvlText w:val=""/>
      <w:lvlJc w:val="left"/>
      <w:pPr>
        <w:ind w:left="5028" w:hanging="360"/>
      </w:pPr>
      <w:rPr>
        <w:rFonts w:ascii="Wingdings" w:hAnsi="Wingdings" w:hint="default"/>
      </w:rPr>
    </w:lvl>
    <w:lvl w:ilvl="6" w:tplc="080C0001" w:tentative="1">
      <w:start w:val="1"/>
      <w:numFmt w:val="bullet"/>
      <w:lvlText w:val=""/>
      <w:lvlJc w:val="left"/>
      <w:pPr>
        <w:ind w:left="5748" w:hanging="360"/>
      </w:pPr>
      <w:rPr>
        <w:rFonts w:ascii="Symbol" w:hAnsi="Symbol" w:hint="default"/>
      </w:rPr>
    </w:lvl>
    <w:lvl w:ilvl="7" w:tplc="080C0003" w:tentative="1">
      <w:start w:val="1"/>
      <w:numFmt w:val="bullet"/>
      <w:lvlText w:val="o"/>
      <w:lvlJc w:val="left"/>
      <w:pPr>
        <w:ind w:left="6468" w:hanging="360"/>
      </w:pPr>
      <w:rPr>
        <w:rFonts w:ascii="Courier New" w:hAnsi="Courier New" w:cs="Courier New" w:hint="default"/>
      </w:rPr>
    </w:lvl>
    <w:lvl w:ilvl="8" w:tplc="080C0005" w:tentative="1">
      <w:start w:val="1"/>
      <w:numFmt w:val="bullet"/>
      <w:lvlText w:val=""/>
      <w:lvlJc w:val="left"/>
      <w:pPr>
        <w:ind w:left="7188" w:hanging="360"/>
      </w:pPr>
      <w:rPr>
        <w:rFonts w:ascii="Wingdings" w:hAnsi="Wingdings" w:hint="default"/>
      </w:rPr>
    </w:lvl>
  </w:abstractNum>
  <w:abstractNum w:abstractNumId="4">
    <w:nsid w:val="252A03A7"/>
    <w:multiLevelType w:val="hybridMultilevel"/>
    <w:tmpl w:val="B5C6E29E"/>
    <w:lvl w:ilvl="0" w:tplc="4DAC505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9711E2A"/>
    <w:multiLevelType w:val="hybridMultilevel"/>
    <w:tmpl w:val="7D8AADD0"/>
    <w:lvl w:ilvl="0" w:tplc="040C0017">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nsid w:val="29A724B2"/>
    <w:multiLevelType w:val="hybridMultilevel"/>
    <w:tmpl w:val="EF148A9E"/>
    <w:lvl w:ilvl="0" w:tplc="040C0017">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nsid w:val="2C7F51EF"/>
    <w:multiLevelType w:val="hybridMultilevel"/>
    <w:tmpl w:val="1F8206A2"/>
    <w:lvl w:ilvl="0" w:tplc="697E84CE">
      <w:start w:val="1"/>
      <w:numFmt w:val="bullet"/>
      <w:pStyle w:val="Titre4"/>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8">
    <w:nsid w:val="338A7583"/>
    <w:multiLevelType w:val="hybridMultilevel"/>
    <w:tmpl w:val="0BB6C820"/>
    <w:lvl w:ilvl="0" w:tplc="040C0001">
      <w:start w:val="1"/>
      <w:numFmt w:val="bullet"/>
      <w:lvlText w:val=""/>
      <w:lvlJc w:val="left"/>
      <w:pPr>
        <w:ind w:left="72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nsid w:val="36B92721"/>
    <w:multiLevelType w:val="hybridMultilevel"/>
    <w:tmpl w:val="B9580406"/>
    <w:lvl w:ilvl="0" w:tplc="040C0001">
      <w:start w:val="1"/>
      <w:numFmt w:val="bullet"/>
      <w:lvlText w:val=""/>
      <w:lvlJc w:val="left"/>
      <w:pPr>
        <w:ind w:left="72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nsid w:val="388E62CE"/>
    <w:multiLevelType w:val="hybridMultilevel"/>
    <w:tmpl w:val="75187990"/>
    <w:lvl w:ilvl="0" w:tplc="5E9AADEA">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nsid w:val="47E71A47"/>
    <w:multiLevelType w:val="hybridMultilevel"/>
    <w:tmpl w:val="F0FCB15A"/>
    <w:lvl w:ilvl="0" w:tplc="B9D6C6CA">
      <w:start w:val="1"/>
      <w:numFmt w:val="decimal"/>
      <w:pStyle w:val="Titre1"/>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nsid w:val="4C551DC6"/>
    <w:multiLevelType w:val="hybridMultilevel"/>
    <w:tmpl w:val="BD68B5E6"/>
    <w:lvl w:ilvl="0" w:tplc="080C0017">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nsid w:val="54ED5722"/>
    <w:multiLevelType w:val="hybridMultilevel"/>
    <w:tmpl w:val="33EEAEC0"/>
    <w:lvl w:ilvl="0" w:tplc="96F48394">
      <w:start w:val="1"/>
      <w:numFmt w:val="lowerLetter"/>
      <w:pStyle w:val="Titre3"/>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
    <w:nsid w:val="66C601A2"/>
    <w:multiLevelType w:val="hybridMultilevel"/>
    <w:tmpl w:val="874CFE9A"/>
    <w:lvl w:ilvl="0" w:tplc="040C0001">
      <w:start w:val="1"/>
      <w:numFmt w:val="bullet"/>
      <w:lvlText w:val=""/>
      <w:lvlJc w:val="left"/>
      <w:pPr>
        <w:ind w:left="72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5">
    <w:nsid w:val="73CC2B9A"/>
    <w:multiLevelType w:val="hybridMultilevel"/>
    <w:tmpl w:val="09F8B2CC"/>
    <w:lvl w:ilvl="0" w:tplc="0CD4687E">
      <w:start w:val="1"/>
      <w:numFmt w:val="upperRoman"/>
      <w:pStyle w:val="Titre2"/>
      <w:lvlText w:val="%1."/>
      <w:lvlJc w:val="right"/>
      <w:pPr>
        <w:ind w:left="1440" w:hanging="360"/>
      </w:pPr>
      <w:rPr>
        <w:rFonts w:hint="default"/>
      </w:rPr>
    </w:lvl>
    <w:lvl w:ilvl="1" w:tplc="080C0019" w:tentative="1">
      <w:start w:val="1"/>
      <w:numFmt w:val="lowerLetter"/>
      <w:lvlText w:val="%2."/>
      <w:lvlJc w:val="left"/>
      <w:pPr>
        <w:ind w:left="2160" w:hanging="360"/>
      </w:pPr>
    </w:lvl>
    <w:lvl w:ilvl="2" w:tplc="080C001B" w:tentative="1">
      <w:start w:val="1"/>
      <w:numFmt w:val="lowerRoman"/>
      <w:lvlText w:val="%3."/>
      <w:lvlJc w:val="right"/>
      <w:pPr>
        <w:ind w:left="2880" w:hanging="180"/>
      </w:pPr>
    </w:lvl>
    <w:lvl w:ilvl="3" w:tplc="080C000F" w:tentative="1">
      <w:start w:val="1"/>
      <w:numFmt w:val="decimal"/>
      <w:lvlText w:val="%4."/>
      <w:lvlJc w:val="left"/>
      <w:pPr>
        <w:ind w:left="3600" w:hanging="360"/>
      </w:pPr>
    </w:lvl>
    <w:lvl w:ilvl="4" w:tplc="080C0019" w:tentative="1">
      <w:start w:val="1"/>
      <w:numFmt w:val="lowerLetter"/>
      <w:lvlText w:val="%5."/>
      <w:lvlJc w:val="left"/>
      <w:pPr>
        <w:ind w:left="4320" w:hanging="360"/>
      </w:pPr>
    </w:lvl>
    <w:lvl w:ilvl="5" w:tplc="080C001B" w:tentative="1">
      <w:start w:val="1"/>
      <w:numFmt w:val="lowerRoman"/>
      <w:lvlText w:val="%6."/>
      <w:lvlJc w:val="right"/>
      <w:pPr>
        <w:ind w:left="5040" w:hanging="180"/>
      </w:pPr>
    </w:lvl>
    <w:lvl w:ilvl="6" w:tplc="080C000F" w:tentative="1">
      <w:start w:val="1"/>
      <w:numFmt w:val="decimal"/>
      <w:lvlText w:val="%7."/>
      <w:lvlJc w:val="left"/>
      <w:pPr>
        <w:ind w:left="5760" w:hanging="360"/>
      </w:pPr>
    </w:lvl>
    <w:lvl w:ilvl="7" w:tplc="080C0019" w:tentative="1">
      <w:start w:val="1"/>
      <w:numFmt w:val="lowerLetter"/>
      <w:lvlText w:val="%8."/>
      <w:lvlJc w:val="left"/>
      <w:pPr>
        <w:ind w:left="6480" w:hanging="360"/>
      </w:pPr>
    </w:lvl>
    <w:lvl w:ilvl="8" w:tplc="080C001B" w:tentative="1">
      <w:start w:val="1"/>
      <w:numFmt w:val="lowerRoman"/>
      <w:lvlText w:val="%9."/>
      <w:lvlJc w:val="right"/>
      <w:pPr>
        <w:ind w:left="7200" w:hanging="180"/>
      </w:pPr>
    </w:lvl>
  </w:abstractNum>
  <w:abstractNum w:abstractNumId="16">
    <w:nsid w:val="77D02E6E"/>
    <w:multiLevelType w:val="hybridMultilevel"/>
    <w:tmpl w:val="BD68B5E6"/>
    <w:lvl w:ilvl="0" w:tplc="080C0017">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nsid w:val="78081624"/>
    <w:multiLevelType w:val="hybridMultilevel"/>
    <w:tmpl w:val="BD68B5E6"/>
    <w:lvl w:ilvl="0" w:tplc="080C0017">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nsid w:val="787E4F75"/>
    <w:multiLevelType w:val="hybridMultilevel"/>
    <w:tmpl w:val="27705D4E"/>
    <w:lvl w:ilvl="0" w:tplc="040C0001">
      <w:start w:val="1"/>
      <w:numFmt w:val="bullet"/>
      <w:lvlText w:val=""/>
      <w:lvlJc w:val="left"/>
      <w:pPr>
        <w:ind w:left="72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11"/>
  </w:num>
  <w:num w:numId="2">
    <w:abstractNumId w:val="15"/>
  </w:num>
  <w:num w:numId="3">
    <w:abstractNumId w:val="16"/>
  </w:num>
  <w:num w:numId="4">
    <w:abstractNumId w:val="4"/>
  </w:num>
  <w:num w:numId="5">
    <w:abstractNumId w:val="15"/>
    <w:lvlOverride w:ilvl="0">
      <w:startOverride w:val="1"/>
    </w:lvlOverride>
  </w:num>
  <w:num w:numId="6">
    <w:abstractNumId w:val="15"/>
    <w:lvlOverride w:ilvl="0">
      <w:startOverride w:val="1"/>
    </w:lvlOverride>
  </w:num>
  <w:num w:numId="7">
    <w:abstractNumId w:val="15"/>
    <w:lvlOverride w:ilvl="0">
      <w:startOverride w:val="1"/>
    </w:lvlOverride>
  </w:num>
  <w:num w:numId="8">
    <w:abstractNumId w:val="8"/>
  </w:num>
  <w:num w:numId="9">
    <w:abstractNumId w:val="18"/>
  </w:num>
  <w:num w:numId="10">
    <w:abstractNumId w:val="14"/>
  </w:num>
  <w:num w:numId="11">
    <w:abstractNumId w:val="9"/>
  </w:num>
  <w:num w:numId="12">
    <w:abstractNumId w:val="2"/>
  </w:num>
  <w:num w:numId="13">
    <w:abstractNumId w:val="12"/>
  </w:num>
  <w:num w:numId="14">
    <w:abstractNumId w:val="17"/>
  </w:num>
  <w:num w:numId="15">
    <w:abstractNumId w:val="1"/>
  </w:num>
  <w:num w:numId="16">
    <w:abstractNumId w:val="15"/>
    <w:lvlOverride w:ilvl="0">
      <w:startOverride w:val="1"/>
    </w:lvlOverride>
  </w:num>
  <w:num w:numId="17">
    <w:abstractNumId w:val="13"/>
  </w:num>
  <w:num w:numId="18">
    <w:abstractNumId w:val="7"/>
  </w:num>
  <w:num w:numId="19">
    <w:abstractNumId w:val="13"/>
    <w:lvlOverride w:ilvl="0">
      <w:startOverride w:val="1"/>
    </w:lvlOverride>
  </w:num>
  <w:num w:numId="20">
    <w:abstractNumId w:val="13"/>
    <w:lvlOverride w:ilvl="0">
      <w:startOverride w:val="1"/>
    </w:lvlOverride>
  </w:num>
  <w:num w:numId="21">
    <w:abstractNumId w:val="13"/>
    <w:lvlOverride w:ilvl="0">
      <w:startOverride w:val="1"/>
    </w:lvlOverride>
  </w:num>
  <w:num w:numId="22">
    <w:abstractNumId w:val="13"/>
    <w:lvlOverride w:ilvl="0">
      <w:startOverride w:val="1"/>
    </w:lvlOverride>
  </w:num>
  <w:num w:numId="23">
    <w:abstractNumId w:val="13"/>
    <w:lvlOverride w:ilvl="0">
      <w:startOverride w:val="1"/>
    </w:lvlOverride>
  </w:num>
  <w:num w:numId="24">
    <w:abstractNumId w:val="13"/>
    <w:lvlOverride w:ilvl="0">
      <w:startOverride w:val="1"/>
    </w:lvlOverride>
  </w:num>
  <w:num w:numId="25">
    <w:abstractNumId w:val="10"/>
  </w:num>
  <w:num w:numId="26">
    <w:abstractNumId w:val="0"/>
  </w:num>
  <w:num w:numId="27">
    <w:abstractNumId w:val="11"/>
    <w:lvlOverride w:ilvl="0">
      <w:startOverride w:val="5"/>
    </w:lvlOverride>
  </w:num>
  <w:num w:numId="28">
    <w:abstractNumId w:val="3"/>
  </w:num>
  <w:num w:numId="29">
    <w:abstractNumId w:val="11"/>
    <w:lvlOverride w:ilvl="0">
      <w:startOverride w:val="2"/>
    </w:lvlOverride>
  </w:num>
  <w:num w:numId="30">
    <w:abstractNumId w:val="11"/>
    <w:lvlOverride w:ilvl="0">
      <w:startOverride w:val="3"/>
    </w:lvlOverride>
  </w:num>
  <w:num w:numId="31">
    <w:abstractNumId w:val="15"/>
    <w:lvlOverride w:ilvl="0">
      <w:startOverride w:val="3"/>
    </w:lvlOverride>
  </w:num>
  <w:num w:numId="32">
    <w:abstractNumId w:val="6"/>
  </w:num>
  <w:num w:numId="33">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inne Lernout">
    <w15:presenceInfo w15:providerId="AD" w15:userId="S-1-5-21-2269676779-2823198576-2826024247-86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593"/>
    <w:rsid w:val="00062921"/>
    <w:rsid w:val="000634F4"/>
    <w:rsid w:val="000661A9"/>
    <w:rsid w:val="00080B50"/>
    <w:rsid w:val="000858A4"/>
    <w:rsid w:val="000A774E"/>
    <w:rsid w:val="000B7BAB"/>
    <w:rsid w:val="000D1D87"/>
    <w:rsid w:val="000D62CD"/>
    <w:rsid w:val="000E3FB0"/>
    <w:rsid w:val="00102E6C"/>
    <w:rsid w:val="0010434F"/>
    <w:rsid w:val="00106A62"/>
    <w:rsid w:val="00111A28"/>
    <w:rsid w:val="00116A61"/>
    <w:rsid w:val="0012001D"/>
    <w:rsid w:val="001614FE"/>
    <w:rsid w:val="001629BB"/>
    <w:rsid w:val="0016382D"/>
    <w:rsid w:val="001715F6"/>
    <w:rsid w:val="0017590D"/>
    <w:rsid w:val="00184765"/>
    <w:rsid w:val="00193E28"/>
    <w:rsid w:val="001A4A26"/>
    <w:rsid w:val="001F2AAF"/>
    <w:rsid w:val="001F4945"/>
    <w:rsid w:val="00236CE7"/>
    <w:rsid w:val="002451A8"/>
    <w:rsid w:val="002711C4"/>
    <w:rsid w:val="00284A42"/>
    <w:rsid w:val="00291130"/>
    <w:rsid w:val="002A5FD1"/>
    <w:rsid w:val="002D28C4"/>
    <w:rsid w:val="002D7188"/>
    <w:rsid w:val="002E0294"/>
    <w:rsid w:val="002E30D5"/>
    <w:rsid w:val="00305571"/>
    <w:rsid w:val="00306B2A"/>
    <w:rsid w:val="003242E1"/>
    <w:rsid w:val="003372D3"/>
    <w:rsid w:val="003377F0"/>
    <w:rsid w:val="003409F3"/>
    <w:rsid w:val="00345ADC"/>
    <w:rsid w:val="00352A47"/>
    <w:rsid w:val="00361CBB"/>
    <w:rsid w:val="00370EAD"/>
    <w:rsid w:val="00385D26"/>
    <w:rsid w:val="00394E5A"/>
    <w:rsid w:val="00395A0A"/>
    <w:rsid w:val="003978F1"/>
    <w:rsid w:val="003A1985"/>
    <w:rsid w:val="003A203F"/>
    <w:rsid w:val="003A2F41"/>
    <w:rsid w:val="003C4B31"/>
    <w:rsid w:val="003D0ADA"/>
    <w:rsid w:val="003D187C"/>
    <w:rsid w:val="003D5A75"/>
    <w:rsid w:val="00407C3D"/>
    <w:rsid w:val="00435A56"/>
    <w:rsid w:val="00436CFE"/>
    <w:rsid w:val="00453FFC"/>
    <w:rsid w:val="00464E18"/>
    <w:rsid w:val="00467931"/>
    <w:rsid w:val="00481140"/>
    <w:rsid w:val="004814F0"/>
    <w:rsid w:val="0048601B"/>
    <w:rsid w:val="004A16F1"/>
    <w:rsid w:val="004A2118"/>
    <w:rsid w:val="004A76FE"/>
    <w:rsid w:val="004C43A7"/>
    <w:rsid w:val="004C4A55"/>
    <w:rsid w:val="004D118B"/>
    <w:rsid w:val="004D132A"/>
    <w:rsid w:val="004F370B"/>
    <w:rsid w:val="0052018C"/>
    <w:rsid w:val="0055263C"/>
    <w:rsid w:val="00560A93"/>
    <w:rsid w:val="00566F07"/>
    <w:rsid w:val="00583763"/>
    <w:rsid w:val="005933EA"/>
    <w:rsid w:val="005B0716"/>
    <w:rsid w:val="005B3CE7"/>
    <w:rsid w:val="005B73B7"/>
    <w:rsid w:val="005C09D8"/>
    <w:rsid w:val="005C34F7"/>
    <w:rsid w:val="005C4EC6"/>
    <w:rsid w:val="005C5F8C"/>
    <w:rsid w:val="005D104F"/>
    <w:rsid w:val="005D156F"/>
    <w:rsid w:val="005D1905"/>
    <w:rsid w:val="005D3A44"/>
    <w:rsid w:val="005F01B6"/>
    <w:rsid w:val="006075C5"/>
    <w:rsid w:val="006163B7"/>
    <w:rsid w:val="00637A68"/>
    <w:rsid w:val="006478BC"/>
    <w:rsid w:val="006528A4"/>
    <w:rsid w:val="00655B77"/>
    <w:rsid w:val="00656567"/>
    <w:rsid w:val="006878F4"/>
    <w:rsid w:val="00690D44"/>
    <w:rsid w:val="00691D1D"/>
    <w:rsid w:val="00695187"/>
    <w:rsid w:val="006A725F"/>
    <w:rsid w:val="006B1EF8"/>
    <w:rsid w:val="006B371D"/>
    <w:rsid w:val="006B4AE0"/>
    <w:rsid w:val="006B6F53"/>
    <w:rsid w:val="006D6378"/>
    <w:rsid w:val="006F5C03"/>
    <w:rsid w:val="006F5E3B"/>
    <w:rsid w:val="00700329"/>
    <w:rsid w:val="00712596"/>
    <w:rsid w:val="00721463"/>
    <w:rsid w:val="007301AC"/>
    <w:rsid w:val="0073145B"/>
    <w:rsid w:val="00731E50"/>
    <w:rsid w:val="00743C69"/>
    <w:rsid w:val="00745605"/>
    <w:rsid w:val="0074575F"/>
    <w:rsid w:val="00763C31"/>
    <w:rsid w:val="00785D9A"/>
    <w:rsid w:val="00792355"/>
    <w:rsid w:val="00794B71"/>
    <w:rsid w:val="007A563D"/>
    <w:rsid w:val="007C485D"/>
    <w:rsid w:val="007E1680"/>
    <w:rsid w:val="007F7DD9"/>
    <w:rsid w:val="00803B08"/>
    <w:rsid w:val="00803F40"/>
    <w:rsid w:val="00807168"/>
    <w:rsid w:val="00811286"/>
    <w:rsid w:val="00811549"/>
    <w:rsid w:val="00814C3D"/>
    <w:rsid w:val="00834E11"/>
    <w:rsid w:val="00865B99"/>
    <w:rsid w:val="00867A99"/>
    <w:rsid w:val="00875E6B"/>
    <w:rsid w:val="0088223E"/>
    <w:rsid w:val="00884F51"/>
    <w:rsid w:val="008861D6"/>
    <w:rsid w:val="008938D7"/>
    <w:rsid w:val="008A68B4"/>
    <w:rsid w:val="008C3028"/>
    <w:rsid w:val="008C75FC"/>
    <w:rsid w:val="008E5551"/>
    <w:rsid w:val="009045D2"/>
    <w:rsid w:val="00904928"/>
    <w:rsid w:val="0091457B"/>
    <w:rsid w:val="00924805"/>
    <w:rsid w:val="009377F0"/>
    <w:rsid w:val="0095117D"/>
    <w:rsid w:val="00954467"/>
    <w:rsid w:val="0097000E"/>
    <w:rsid w:val="00973391"/>
    <w:rsid w:val="00976371"/>
    <w:rsid w:val="0098099E"/>
    <w:rsid w:val="00994668"/>
    <w:rsid w:val="0099467C"/>
    <w:rsid w:val="009A3E3D"/>
    <w:rsid w:val="009A6160"/>
    <w:rsid w:val="009A7E67"/>
    <w:rsid w:val="009B7836"/>
    <w:rsid w:val="009C2682"/>
    <w:rsid w:val="009E1128"/>
    <w:rsid w:val="009E6B39"/>
    <w:rsid w:val="009F5975"/>
    <w:rsid w:val="009F68CE"/>
    <w:rsid w:val="00A03FE5"/>
    <w:rsid w:val="00A118B0"/>
    <w:rsid w:val="00A211FA"/>
    <w:rsid w:val="00A23811"/>
    <w:rsid w:val="00A342E9"/>
    <w:rsid w:val="00A444C7"/>
    <w:rsid w:val="00A62BA2"/>
    <w:rsid w:val="00A67F5B"/>
    <w:rsid w:val="00A70DC2"/>
    <w:rsid w:val="00A72CAB"/>
    <w:rsid w:val="00A94AB8"/>
    <w:rsid w:val="00A97302"/>
    <w:rsid w:val="00A978C2"/>
    <w:rsid w:val="00A97DDB"/>
    <w:rsid w:val="00AA4300"/>
    <w:rsid w:val="00AA610A"/>
    <w:rsid w:val="00AB192D"/>
    <w:rsid w:val="00AB7593"/>
    <w:rsid w:val="00AC5338"/>
    <w:rsid w:val="00AD079A"/>
    <w:rsid w:val="00AD717D"/>
    <w:rsid w:val="00B24AAE"/>
    <w:rsid w:val="00B24E00"/>
    <w:rsid w:val="00B36022"/>
    <w:rsid w:val="00B40907"/>
    <w:rsid w:val="00B464D4"/>
    <w:rsid w:val="00B642D8"/>
    <w:rsid w:val="00B71B40"/>
    <w:rsid w:val="00BA6A9F"/>
    <w:rsid w:val="00BB063A"/>
    <w:rsid w:val="00BC1F10"/>
    <w:rsid w:val="00BC4AF0"/>
    <w:rsid w:val="00BC58D1"/>
    <w:rsid w:val="00BD065B"/>
    <w:rsid w:val="00BE0103"/>
    <w:rsid w:val="00BE09EE"/>
    <w:rsid w:val="00BF1893"/>
    <w:rsid w:val="00C01C47"/>
    <w:rsid w:val="00C12AFB"/>
    <w:rsid w:val="00C12FDB"/>
    <w:rsid w:val="00C1510F"/>
    <w:rsid w:val="00C2013B"/>
    <w:rsid w:val="00C27029"/>
    <w:rsid w:val="00C31097"/>
    <w:rsid w:val="00C40F59"/>
    <w:rsid w:val="00C40FF7"/>
    <w:rsid w:val="00C4425C"/>
    <w:rsid w:val="00C443CE"/>
    <w:rsid w:val="00C566C1"/>
    <w:rsid w:val="00C66083"/>
    <w:rsid w:val="00C7282C"/>
    <w:rsid w:val="00C8363C"/>
    <w:rsid w:val="00CA0266"/>
    <w:rsid w:val="00CB6BDE"/>
    <w:rsid w:val="00CC1C28"/>
    <w:rsid w:val="00CD1B03"/>
    <w:rsid w:val="00CD2278"/>
    <w:rsid w:val="00CE7AD2"/>
    <w:rsid w:val="00D119BF"/>
    <w:rsid w:val="00D136A4"/>
    <w:rsid w:val="00D148D2"/>
    <w:rsid w:val="00D17891"/>
    <w:rsid w:val="00D23FC6"/>
    <w:rsid w:val="00D426A8"/>
    <w:rsid w:val="00D50866"/>
    <w:rsid w:val="00D816A8"/>
    <w:rsid w:val="00D81E7D"/>
    <w:rsid w:val="00D963F3"/>
    <w:rsid w:val="00DA36DF"/>
    <w:rsid w:val="00DB44BE"/>
    <w:rsid w:val="00DC6443"/>
    <w:rsid w:val="00DE03C9"/>
    <w:rsid w:val="00DE241F"/>
    <w:rsid w:val="00DE356D"/>
    <w:rsid w:val="00DF4201"/>
    <w:rsid w:val="00DF6E25"/>
    <w:rsid w:val="00E00207"/>
    <w:rsid w:val="00E0189B"/>
    <w:rsid w:val="00E02C0A"/>
    <w:rsid w:val="00E06F92"/>
    <w:rsid w:val="00E16A8F"/>
    <w:rsid w:val="00E175EB"/>
    <w:rsid w:val="00E34BB1"/>
    <w:rsid w:val="00E403BB"/>
    <w:rsid w:val="00E50348"/>
    <w:rsid w:val="00E659D9"/>
    <w:rsid w:val="00E80BCA"/>
    <w:rsid w:val="00E85746"/>
    <w:rsid w:val="00E96289"/>
    <w:rsid w:val="00EA016D"/>
    <w:rsid w:val="00EA565B"/>
    <w:rsid w:val="00EA7796"/>
    <w:rsid w:val="00EB6F92"/>
    <w:rsid w:val="00EC1A7D"/>
    <w:rsid w:val="00ED083B"/>
    <w:rsid w:val="00ED0EAE"/>
    <w:rsid w:val="00F0750C"/>
    <w:rsid w:val="00F11BB2"/>
    <w:rsid w:val="00F15942"/>
    <w:rsid w:val="00F23C83"/>
    <w:rsid w:val="00F352F9"/>
    <w:rsid w:val="00F357A2"/>
    <w:rsid w:val="00F4207A"/>
    <w:rsid w:val="00F622EF"/>
    <w:rsid w:val="00F6665B"/>
    <w:rsid w:val="00F66C74"/>
    <w:rsid w:val="00F71A32"/>
    <w:rsid w:val="00F7200F"/>
    <w:rsid w:val="00FA1B84"/>
    <w:rsid w:val="00FB5F24"/>
    <w:rsid w:val="00FC6888"/>
    <w:rsid w:val="00FC6EC3"/>
    <w:rsid w:val="00FD78E8"/>
    <w:rsid w:val="00FE7CC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24C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282C"/>
  </w:style>
  <w:style w:type="paragraph" w:styleId="Titre1">
    <w:name w:val="heading 1"/>
    <w:basedOn w:val="Paragraphedeliste"/>
    <w:next w:val="Normal"/>
    <w:link w:val="Titre1Car"/>
    <w:uiPriority w:val="9"/>
    <w:qFormat/>
    <w:rsid w:val="00F4207A"/>
    <w:pPr>
      <w:numPr>
        <w:numId w:val="1"/>
      </w:numPr>
      <w:outlineLvl w:val="0"/>
    </w:pPr>
    <w:rPr>
      <w:u w:val="single"/>
    </w:rPr>
  </w:style>
  <w:style w:type="paragraph" w:styleId="Titre2">
    <w:name w:val="heading 2"/>
    <w:basedOn w:val="Paragraphedeliste"/>
    <w:next w:val="Normal"/>
    <w:link w:val="Titre2Car"/>
    <w:uiPriority w:val="9"/>
    <w:unhideWhenUsed/>
    <w:qFormat/>
    <w:rsid w:val="009F68CE"/>
    <w:pPr>
      <w:numPr>
        <w:numId w:val="2"/>
      </w:numPr>
      <w:outlineLvl w:val="1"/>
    </w:pPr>
  </w:style>
  <w:style w:type="paragraph" w:styleId="Titre3">
    <w:name w:val="heading 3"/>
    <w:basedOn w:val="Paragraphedeliste"/>
    <w:next w:val="Normal"/>
    <w:link w:val="Titre3Car"/>
    <w:uiPriority w:val="9"/>
    <w:unhideWhenUsed/>
    <w:qFormat/>
    <w:rsid w:val="00D50866"/>
    <w:pPr>
      <w:numPr>
        <w:numId w:val="17"/>
      </w:numPr>
      <w:outlineLvl w:val="2"/>
    </w:pPr>
  </w:style>
  <w:style w:type="paragraph" w:styleId="Titre4">
    <w:name w:val="heading 4"/>
    <w:basedOn w:val="Titre3"/>
    <w:next w:val="Normal"/>
    <w:link w:val="Titre4Car"/>
    <w:uiPriority w:val="9"/>
    <w:unhideWhenUsed/>
    <w:qFormat/>
    <w:rsid w:val="00D50866"/>
    <w:pPr>
      <w:numPr>
        <w:numId w:val="18"/>
      </w:numPr>
      <w:outlineLvl w:val="3"/>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AB759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B7593"/>
    <w:rPr>
      <w:rFonts w:ascii="Tahoma" w:hAnsi="Tahoma" w:cs="Tahoma"/>
      <w:sz w:val="16"/>
      <w:szCs w:val="16"/>
    </w:rPr>
  </w:style>
  <w:style w:type="paragraph" w:styleId="Paragraphedeliste">
    <w:name w:val="List Paragraph"/>
    <w:basedOn w:val="Normal"/>
    <w:uiPriority w:val="34"/>
    <w:qFormat/>
    <w:rsid w:val="00AB7593"/>
    <w:pPr>
      <w:ind w:left="720"/>
      <w:contextualSpacing/>
    </w:pPr>
  </w:style>
  <w:style w:type="character" w:styleId="Marquedecommentaire">
    <w:name w:val="annotation reference"/>
    <w:basedOn w:val="Policepardfaut"/>
    <w:uiPriority w:val="99"/>
    <w:semiHidden/>
    <w:unhideWhenUsed/>
    <w:rsid w:val="00AB7593"/>
    <w:rPr>
      <w:sz w:val="16"/>
      <w:szCs w:val="16"/>
    </w:rPr>
  </w:style>
  <w:style w:type="paragraph" w:styleId="Commentaire">
    <w:name w:val="annotation text"/>
    <w:basedOn w:val="Normal"/>
    <w:link w:val="CommentaireCar"/>
    <w:uiPriority w:val="99"/>
    <w:unhideWhenUsed/>
    <w:rsid w:val="00AB7593"/>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AB7593"/>
    <w:rPr>
      <w:rFonts w:ascii="Times New Roman" w:eastAsia="Times New Roman" w:hAnsi="Times New Roman" w:cs="Times New Roman"/>
      <w:sz w:val="20"/>
      <w:szCs w:val="20"/>
      <w:lang w:eastAsia="fr-FR"/>
    </w:rPr>
  </w:style>
  <w:style w:type="paragraph" w:styleId="Notedebasdepage">
    <w:name w:val="footnote text"/>
    <w:basedOn w:val="Normal"/>
    <w:link w:val="NotedebasdepageCar"/>
    <w:uiPriority w:val="99"/>
    <w:unhideWhenUsed/>
    <w:rsid w:val="00CB6BDE"/>
    <w:pPr>
      <w:spacing w:after="0" w:line="240" w:lineRule="auto"/>
    </w:pPr>
    <w:rPr>
      <w:sz w:val="20"/>
      <w:szCs w:val="20"/>
    </w:rPr>
  </w:style>
  <w:style w:type="character" w:customStyle="1" w:styleId="NotedebasdepageCar">
    <w:name w:val="Note de bas de page Car"/>
    <w:basedOn w:val="Policepardfaut"/>
    <w:link w:val="Notedebasdepage"/>
    <w:uiPriority w:val="99"/>
    <w:rsid w:val="00CB6BDE"/>
    <w:rPr>
      <w:sz w:val="20"/>
      <w:szCs w:val="20"/>
    </w:rPr>
  </w:style>
  <w:style w:type="character" w:styleId="Appelnotedebasdep">
    <w:name w:val="footnote reference"/>
    <w:basedOn w:val="Policepardfaut"/>
    <w:uiPriority w:val="99"/>
    <w:semiHidden/>
    <w:unhideWhenUsed/>
    <w:rsid w:val="00CB6BDE"/>
    <w:rPr>
      <w:vertAlign w:val="superscript"/>
    </w:rPr>
  </w:style>
  <w:style w:type="character" w:customStyle="1" w:styleId="Titre1Car">
    <w:name w:val="Titre 1 Car"/>
    <w:basedOn w:val="Policepardfaut"/>
    <w:link w:val="Titre1"/>
    <w:uiPriority w:val="9"/>
    <w:rsid w:val="00F4207A"/>
    <w:rPr>
      <w:u w:val="single"/>
    </w:rPr>
  </w:style>
  <w:style w:type="character" w:customStyle="1" w:styleId="Titre2Car">
    <w:name w:val="Titre 2 Car"/>
    <w:basedOn w:val="Policepardfaut"/>
    <w:link w:val="Titre2"/>
    <w:uiPriority w:val="9"/>
    <w:rsid w:val="009F68CE"/>
  </w:style>
  <w:style w:type="paragraph" w:styleId="Objetducommentaire">
    <w:name w:val="annotation subject"/>
    <w:basedOn w:val="Commentaire"/>
    <w:next w:val="Commentaire"/>
    <w:link w:val="ObjetducommentaireCar"/>
    <w:uiPriority w:val="99"/>
    <w:semiHidden/>
    <w:unhideWhenUsed/>
    <w:rsid w:val="005B3CE7"/>
    <w:pPr>
      <w:spacing w:after="20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5B3CE7"/>
    <w:rPr>
      <w:rFonts w:ascii="Times New Roman" w:eastAsia="Times New Roman" w:hAnsi="Times New Roman" w:cs="Times New Roman"/>
      <w:b/>
      <w:bCs/>
      <w:sz w:val="20"/>
      <w:szCs w:val="20"/>
      <w:lang w:eastAsia="fr-FR"/>
    </w:rPr>
  </w:style>
  <w:style w:type="character" w:styleId="Lienhypertexte">
    <w:name w:val="Hyperlink"/>
    <w:basedOn w:val="Policepardfaut"/>
    <w:uiPriority w:val="99"/>
    <w:unhideWhenUsed/>
    <w:rsid w:val="004D118B"/>
    <w:rPr>
      <w:color w:val="0000FF" w:themeColor="hyperlink"/>
      <w:u w:val="single"/>
    </w:rPr>
  </w:style>
  <w:style w:type="paragraph" w:customStyle="1" w:styleId="Default">
    <w:name w:val="Default"/>
    <w:rsid w:val="004D118B"/>
    <w:pPr>
      <w:autoSpaceDE w:val="0"/>
      <w:autoSpaceDN w:val="0"/>
      <w:adjustRightInd w:val="0"/>
      <w:spacing w:after="0" w:line="240" w:lineRule="auto"/>
    </w:pPr>
    <w:rPr>
      <w:rFonts w:ascii="Verdana" w:hAnsi="Verdana" w:cs="Verdana"/>
      <w:color w:val="000000"/>
      <w:sz w:val="24"/>
      <w:szCs w:val="24"/>
    </w:rPr>
  </w:style>
  <w:style w:type="paragraph" w:styleId="Sansinterligne">
    <w:name w:val="No Spacing"/>
    <w:uiPriority w:val="1"/>
    <w:qFormat/>
    <w:rsid w:val="00C7282C"/>
    <w:pPr>
      <w:spacing w:after="0" w:line="240" w:lineRule="auto"/>
    </w:pPr>
  </w:style>
  <w:style w:type="character" w:customStyle="1" w:styleId="Titre3Car">
    <w:name w:val="Titre 3 Car"/>
    <w:basedOn w:val="Policepardfaut"/>
    <w:link w:val="Titre3"/>
    <w:uiPriority w:val="9"/>
    <w:rsid w:val="00D50866"/>
  </w:style>
  <w:style w:type="paragraph" w:styleId="En-tte">
    <w:name w:val="header"/>
    <w:basedOn w:val="Normal"/>
    <w:link w:val="En-tteCar"/>
    <w:uiPriority w:val="99"/>
    <w:unhideWhenUsed/>
    <w:rsid w:val="00D50866"/>
    <w:pPr>
      <w:tabs>
        <w:tab w:val="center" w:pos="4536"/>
        <w:tab w:val="right" w:pos="9072"/>
      </w:tabs>
      <w:spacing w:after="0" w:line="240" w:lineRule="auto"/>
    </w:pPr>
  </w:style>
  <w:style w:type="character" w:customStyle="1" w:styleId="En-tteCar">
    <w:name w:val="En-tête Car"/>
    <w:basedOn w:val="Policepardfaut"/>
    <w:link w:val="En-tte"/>
    <w:uiPriority w:val="99"/>
    <w:rsid w:val="00D50866"/>
  </w:style>
  <w:style w:type="paragraph" w:styleId="Pieddepage">
    <w:name w:val="footer"/>
    <w:basedOn w:val="Normal"/>
    <w:link w:val="PieddepageCar"/>
    <w:uiPriority w:val="99"/>
    <w:unhideWhenUsed/>
    <w:rsid w:val="00D5086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50866"/>
  </w:style>
  <w:style w:type="paragraph" w:styleId="En-ttedetabledesmatires">
    <w:name w:val="TOC Heading"/>
    <w:basedOn w:val="Titre1"/>
    <w:next w:val="Normal"/>
    <w:uiPriority w:val="39"/>
    <w:semiHidden/>
    <w:unhideWhenUsed/>
    <w:qFormat/>
    <w:rsid w:val="00D50866"/>
    <w:pPr>
      <w:keepNext/>
      <w:keepLines/>
      <w:numPr>
        <w:numId w:val="0"/>
      </w:numPr>
      <w:spacing w:before="480" w:after="0"/>
      <w:contextualSpacing w:val="0"/>
      <w:outlineLvl w:val="9"/>
    </w:pPr>
    <w:rPr>
      <w:rFonts w:asciiTheme="majorHAnsi" w:eastAsiaTheme="majorEastAsia" w:hAnsiTheme="majorHAnsi" w:cstheme="majorBidi"/>
      <w:b/>
      <w:bCs/>
      <w:color w:val="365F91" w:themeColor="accent1" w:themeShade="BF"/>
      <w:sz w:val="28"/>
      <w:szCs w:val="28"/>
      <w:u w:val="none"/>
      <w:lang w:eastAsia="fr-BE"/>
    </w:rPr>
  </w:style>
  <w:style w:type="paragraph" w:styleId="TM1">
    <w:name w:val="toc 1"/>
    <w:basedOn w:val="Normal"/>
    <w:next w:val="Normal"/>
    <w:autoRedefine/>
    <w:uiPriority w:val="39"/>
    <w:unhideWhenUsed/>
    <w:rsid w:val="00D50866"/>
    <w:pPr>
      <w:spacing w:after="100"/>
    </w:pPr>
  </w:style>
  <w:style w:type="paragraph" w:styleId="TM2">
    <w:name w:val="toc 2"/>
    <w:basedOn w:val="Normal"/>
    <w:next w:val="Normal"/>
    <w:autoRedefine/>
    <w:uiPriority w:val="39"/>
    <w:unhideWhenUsed/>
    <w:rsid w:val="00D50866"/>
    <w:pPr>
      <w:spacing w:after="100"/>
      <w:ind w:left="220"/>
    </w:pPr>
  </w:style>
  <w:style w:type="paragraph" w:styleId="TM3">
    <w:name w:val="toc 3"/>
    <w:basedOn w:val="Normal"/>
    <w:next w:val="Normal"/>
    <w:autoRedefine/>
    <w:uiPriority w:val="39"/>
    <w:unhideWhenUsed/>
    <w:rsid w:val="00D50866"/>
    <w:pPr>
      <w:spacing w:after="100"/>
      <w:ind w:left="440"/>
    </w:pPr>
  </w:style>
  <w:style w:type="character" w:customStyle="1" w:styleId="Titre4Car">
    <w:name w:val="Titre 4 Car"/>
    <w:basedOn w:val="Policepardfaut"/>
    <w:link w:val="Titre4"/>
    <w:uiPriority w:val="9"/>
    <w:rsid w:val="00D50866"/>
  </w:style>
  <w:style w:type="character" w:styleId="Lienhypertextesuivivisit">
    <w:name w:val="FollowedHyperlink"/>
    <w:basedOn w:val="Policepardfaut"/>
    <w:uiPriority w:val="99"/>
    <w:semiHidden/>
    <w:unhideWhenUsed/>
    <w:rsid w:val="003D0ADA"/>
    <w:rPr>
      <w:color w:val="800080" w:themeColor="followedHyperlink"/>
      <w:u w:val="single"/>
    </w:rPr>
  </w:style>
  <w:style w:type="table" w:styleId="Grilledutableau">
    <w:name w:val="Table Grid"/>
    <w:basedOn w:val="TableauNormal"/>
    <w:uiPriority w:val="59"/>
    <w:rsid w:val="00EA7796"/>
    <w:pPr>
      <w:spacing w:after="0" w:line="240" w:lineRule="auto"/>
    </w:pPr>
    <w:rPr>
      <w:rFonts w:ascii="Times New Roman" w:hAnsi="Times New Roman"/>
      <w:sz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282C"/>
  </w:style>
  <w:style w:type="paragraph" w:styleId="Titre1">
    <w:name w:val="heading 1"/>
    <w:basedOn w:val="Paragraphedeliste"/>
    <w:next w:val="Normal"/>
    <w:link w:val="Titre1Car"/>
    <w:uiPriority w:val="9"/>
    <w:qFormat/>
    <w:rsid w:val="00F4207A"/>
    <w:pPr>
      <w:numPr>
        <w:numId w:val="1"/>
      </w:numPr>
      <w:outlineLvl w:val="0"/>
    </w:pPr>
    <w:rPr>
      <w:u w:val="single"/>
    </w:rPr>
  </w:style>
  <w:style w:type="paragraph" w:styleId="Titre2">
    <w:name w:val="heading 2"/>
    <w:basedOn w:val="Paragraphedeliste"/>
    <w:next w:val="Normal"/>
    <w:link w:val="Titre2Car"/>
    <w:uiPriority w:val="9"/>
    <w:unhideWhenUsed/>
    <w:qFormat/>
    <w:rsid w:val="009F68CE"/>
    <w:pPr>
      <w:numPr>
        <w:numId w:val="2"/>
      </w:numPr>
      <w:outlineLvl w:val="1"/>
    </w:pPr>
  </w:style>
  <w:style w:type="paragraph" w:styleId="Titre3">
    <w:name w:val="heading 3"/>
    <w:basedOn w:val="Paragraphedeliste"/>
    <w:next w:val="Normal"/>
    <w:link w:val="Titre3Car"/>
    <w:uiPriority w:val="9"/>
    <w:unhideWhenUsed/>
    <w:qFormat/>
    <w:rsid w:val="00D50866"/>
    <w:pPr>
      <w:numPr>
        <w:numId w:val="17"/>
      </w:numPr>
      <w:outlineLvl w:val="2"/>
    </w:pPr>
  </w:style>
  <w:style w:type="paragraph" w:styleId="Titre4">
    <w:name w:val="heading 4"/>
    <w:basedOn w:val="Titre3"/>
    <w:next w:val="Normal"/>
    <w:link w:val="Titre4Car"/>
    <w:uiPriority w:val="9"/>
    <w:unhideWhenUsed/>
    <w:qFormat/>
    <w:rsid w:val="00D50866"/>
    <w:pPr>
      <w:numPr>
        <w:numId w:val="18"/>
      </w:numPr>
      <w:outlineLvl w:val="3"/>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AB759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B7593"/>
    <w:rPr>
      <w:rFonts w:ascii="Tahoma" w:hAnsi="Tahoma" w:cs="Tahoma"/>
      <w:sz w:val="16"/>
      <w:szCs w:val="16"/>
    </w:rPr>
  </w:style>
  <w:style w:type="paragraph" w:styleId="Paragraphedeliste">
    <w:name w:val="List Paragraph"/>
    <w:basedOn w:val="Normal"/>
    <w:uiPriority w:val="34"/>
    <w:qFormat/>
    <w:rsid w:val="00AB7593"/>
    <w:pPr>
      <w:ind w:left="720"/>
      <w:contextualSpacing/>
    </w:pPr>
  </w:style>
  <w:style w:type="character" w:styleId="Marquedecommentaire">
    <w:name w:val="annotation reference"/>
    <w:basedOn w:val="Policepardfaut"/>
    <w:uiPriority w:val="99"/>
    <w:semiHidden/>
    <w:unhideWhenUsed/>
    <w:rsid w:val="00AB7593"/>
    <w:rPr>
      <w:sz w:val="16"/>
      <w:szCs w:val="16"/>
    </w:rPr>
  </w:style>
  <w:style w:type="paragraph" w:styleId="Commentaire">
    <w:name w:val="annotation text"/>
    <w:basedOn w:val="Normal"/>
    <w:link w:val="CommentaireCar"/>
    <w:uiPriority w:val="99"/>
    <w:unhideWhenUsed/>
    <w:rsid w:val="00AB7593"/>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AB7593"/>
    <w:rPr>
      <w:rFonts w:ascii="Times New Roman" w:eastAsia="Times New Roman" w:hAnsi="Times New Roman" w:cs="Times New Roman"/>
      <w:sz w:val="20"/>
      <w:szCs w:val="20"/>
      <w:lang w:eastAsia="fr-FR"/>
    </w:rPr>
  </w:style>
  <w:style w:type="paragraph" w:styleId="Notedebasdepage">
    <w:name w:val="footnote text"/>
    <w:basedOn w:val="Normal"/>
    <w:link w:val="NotedebasdepageCar"/>
    <w:uiPriority w:val="99"/>
    <w:unhideWhenUsed/>
    <w:rsid w:val="00CB6BDE"/>
    <w:pPr>
      <w:spacing w:after="0" w:line="240" w:lineRule="auto"/>
    </w:pPr>
    <w:rPr>
      <w:sz w:val="20"/>
      <w:szCs w:val="20"/>
    </w:rPr>
  </w:style>
  <w:style w:type="character" w:customStyle="1" w:styleId="NotedebasdepageCar">
    <w:name w:val="Note de bas de page Car"/>
    <w:basedOn w:val="Policepardfaut"/>
    <w:link w:val="Notedebasdepage"/>
    <w:uiPriority w:val="99"/>
    <w:rsid w:val="00CB6BDE"/>
    <w:rPr>
      <w:sz w:val="20"/>
      <w:szCs w:val="20"/>
    </w:rPr>
  </w:style>
  <w:style w:type="character" w:styleId="Appelnotedebasdep">
    <w:name w:val="footnote reference"/>
    <w:basedOn w:val="Policepardfaut"/>
    <w:uiPriority w:val="99"/>
    <w:semiHidden/>
    <w:unhideWhenUsed/>
    <w:rsid w:val="00CB6BDE"/>
    <w:rPr>
      <w:vertAlign w:val="superscript"/>
    </w:rPr>
  </w:style>
  <w:style w:type="character" w:customStyle="1" w:styleId="Titre1Car">
    <w:name w:val="Titre 1 Car"/>
    <w:basedOn w:val="Policepardfaut"/>
    <w:link w:val="Titre1"/>
    <w:uiPriority w:val="9"/>
    <w:rsid w:val="00F4207A"/>
    <w:rPr>
      <w:u w:val="single"/>
    </w:rPr>
  </w:style>
  <w:style w:type="character" w:customStyle="1" w:styleId="Titre2Car">
    <w:name w:val="Titre 2 Car"/>
    <w:basedOn w:val="Policepardfaut"/>
    <w:link w:val="Titre2"/>
    <w:uiPriority w:val="9"/>
    <w:rsid w:val="009F68CE"/>
  </w:style>
  <w:style w:type="paragraph" w:styleId="Objetducommentaire">
    <w:name w:val="annotation subject"/>
    <w:basedOn w:val="Commentaire"/>
    <w:next w:val="Commentaire"/>
    <w:link w:val="ObjetducommentaireCar"/>
    <w:uiPriority w:val="99"/>
    <w:semiHidden/>
    <w:unhideWhenUsed/>
    <w:rsid w:val="005B3CE7"/>
    <w:pPr>
      <w:spacing w:after="20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5B3CE7"/>
    <w:rPr>
      <w:rFonts w:ascii="Times New Roman" w:eastAsia="Times New Roman" w:hAnsi="Times New Roman" w:cs="Times New Roman"/>
      <w:b/>
      <w:bCs/>
      <w:sz w:val="20"/>
      <w:szCs w:val="20"/>
      <w:lang w:eastAsia="fr-FR"/>
    </w:rPr>
  </w:style>
  <w:style w:type="character" w:styleId="Lienhypertexte">
    <w:name w:val="Hyperlink"/>
    <w:basedOn w:val="Policepardfaut"/>
    <w:uiPriority w:val="99"/>
    <w:unhideWhenUsed/>
    <w:rsid w:val="004D118B"/>
    <w:rPr>
      <w:color w:val="0000FF" w:themeColor="hyperlink"/>
      <w:u w:val="single"/>
    </w:rPr>
  </w:style>
  <w:style w:type="paragraph" w:customStyle="1" w:styleId="Default">
    <w:name w:val="Default"/>
    <w:rsid w:val="004D118B"/>
    <w:pPr>
      <w:autoSpaceDE w:val="0"/>
      <w:autoSpaceDN w:val="0"/>
      <w:adjustRightInd w:val="0"/>
      <w:spacing w:after="0" w:line="240" w:lineRule="auto"/>
    </w:pPr>
    <w:rPr>
      <w:rFonts w:ascii="Verdana" w:hAnsi="Verdana" w:cs="Verdana"/>
      <w:color w:val="000000"/>
      <w:sz w:val="24"/>
      <w:szCs w:val="24"/>
    </w:rPr>
  </w:style>
  <w:style w:type="paragraph" w:styleId="Sansinterligne">
    <w:name w:val="No Spacing"/>
    <w:uiPriority w:val="1"/>
    <w:qFormat/>
    <w:rsid w:val="00C7282C"/>
    <w:pPr>
      <w:spacing w:after="0" w:line="240" w:lineRule="auto"/>
    </w:pPr>
  </w:style>
  <w:style w:type="character" w:customStyle="1" w:styleId="Titre3Car">
    <w:name w:val="Titre 3 Car"/>
    <w:basedOn w:val="Policepardfaut"/>
    <w:link w:val="Titre3"/>
    <w:uiPriority w:val="9"/>
    <w:rsid w:val="00D50866"/>
  </w:style>
  <w:style w:type="paragraph" w:styleId="En-tte">
    <w:name w:val="header"/>
    <w:basedOn w:val="Normal"/>
    <w:link w:val="En-tteCar"/>
    <w:uiPriority w:val="99"/>
    <w:unhideWhenUsed/>
    <w:rsid w:val="00D50866"/>
    <w:pPr>
      <w:tabs>
        <w:tab w:val="center" w:pos="4536"/>
        <w:tab w:val="right" w:pos="9072"/>
      </w:tabs>
      <w:spacing w:after="0" w:line="240" w:lineRule="auto"/>
    </w:pPr>
  </w:style>
  <w:style w:type="character" w:customStyle="1" w:styleId="En-tteCar">
    <w:name w:val="En-tête Car"/>
    <w:basedOn w:val="Policepardfaut"/>
    <w:link w:val="En-tte"/>
    <w:uiPriority w:val="99"/>
    <w:rsid w:val="00D50866"/>
  </w:style>
  <w:style w:type="paragraph" w:styleId="Pieddepage">
    <w:name w:val="footer"/>
    <w:basedOn w:val="Normal"/>
    <w:link w:val="PieddepageCar"/>
    <w:uiPriority w:val="99"/>
    <w:unhideWhenUsed/>
    <w:rsid w:val="00D5086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50866"/>
  </w:style>
  <w:style w:type="paragraph" w:styleId="En-ttedetabledesmatires">
    <w:name w:val="TOC Heading"/>
    <w:basedOn w:val="Titre1"/>
    <w:next w:val="Normal"/>
    <w:uiPriority w:val="39"/>
    <w:semiHidden/>
    <w:unhideWhenUsed/>
    <w:qFormat/>
    <w:rsid w:val="00D50866"/>
    <w:pPr>
      <w:keepNext/>
      <w:keepLines/>
      <w:numPr>
        <w:numId w:val="0"/>
      </w:numPr>
      <w:spacing w:before="480" w:after="0"/>
      <w:contextualSpacing w:val="0"/>
      <w:outlineLvl w:val="9"/>
    </w:pPr>
    <w:rPr>
      <w:rFonts w:asciiTheme="majorHAnsi" w:eastAsiaTheme="majorEastAsia" w:hAnsiTheme="majorHAnsi" w:cstheme="majorBidi"/>
      <w:b/>
      <w:bCs/>
      <w:color w:val="365F91" w:themeColor="accent1" w:themeShade="BF"/>
      <w:sz w:val="28"/>
      <w:szCs w:val="28"/>
      <w:u w:val="none"/>
      <w:lang w:eastAsia="fr-BE"/>
    </w:rPr>
  </w:style>
  <w:style w:type="paragraph" w:styleId="TM1">
    <w:name w:val="toc 1"/>
    <w:basedOn w:val="Normal"/>
    <w:next w:val="Normal"/>
    <w:autoRedefine/>
    <w:uiPriority w:val="39"/>
    <w:unhideWhenUsed/>
    <w:rsid w:val="00D50866"/>
    <w:pPr>
      <w:spacing w:after="100"/>
    </w:pPr>
  </w:style>
  <w:style w:type="paragraph" w:styleId="TM2">
    <w:name w:val="toc 2"/>
    <w:basedOn w:val="Normal"/>
    <w:next w:val="Normal"/>
    <w:autoRedefine/>
    <w:uiPriority w:val="39"/>
    <w:unhideWhenUsed/>
    <w:rsid w:val="00D50866"/>
    <w:pPr>
      <w:spacing w:after="100"/>
      <w:ind w:left="220"/>
    </w:pPr>
  </w:style>
  <w:style w:type="paragraph" w:styleId="TM3">
    <w:name w:val="toc 3"/>
    <w:basedOn w:val="Normal"/>
    <w:next w:val="Normal"/>
    <w:autoRedefine/>
    <w:uiPriority w:val="39"/>
    <w:unhideWhenUsed/>
    <w:rsid w:val="00D50866"/>
    <w:pPr>
      <w:spacing w:after="100"/>
      <w:ind w:left="440"/>
    </w:pPr>
  </w:style>
  <w:style w:type="character" w:customStyle="1" w:styleId="Titre4Car">
    <w:name w:val="Titre 4 Car"/>
    <w:basedOn w:val="Policepardfaut"/>
    <w:link w:val="Titre4"/>
    <w:uiPriority w:val="9"/>
    <w:rsid w:val="00D50866"/>
  </w:style>
  <w:style w:type="character" w:styleId="Lienhypertextesuivivisit">
    <w:name w:val="FollowedHyperlink"/>
    <w:basedOn w:val="Policepardfaut"/>
    <w:uiPriority w:val="99"/>
    <w:semiHidden/>
    <w:unhideWhenUsed/>
    <w:rsid w:val="003D0ADA"/>
    <w:rPr>
      <w:color w:val="800080" w:themeColor="followedHyperlink"/>
      <w:u w:val="single"/>
    </w:rPr>
  </w:style>
  <w:style w:type="table" w:styleId="Grilledutableau">
    <w:name w:val="Table Grid"/>
    <w:basedOn w:val="TableauNormal"/>
    <w:uiPriority w:val="59"/>
    <w:rsid w:val="00EA7796"/>
    <w:pPr>
      <w:spacing w:after="0" w:line="240" w:lineRule="auto"/>
    </w:pPr>
    <w:rPr>
      <w:rFonts w:ascii="Times New Roman" w:hAnsi="Times New Roman"/>
      <w:sz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covid-19.sciensano.be/sites/default/files/Covid19/Liste%20des%20patients%20%C3%A0%20risque%20en%20p%C3%A9diatrie%20FR%20FINAL.pdf" TargetMode="External"/><Relationship Id="rId18" Type="http://schemas.openxmlformats.org/officeDocument/2006/relationships/hyperlink" Target="http://www.sport-adeps.be/index.php?id=8719"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http://www.sport-adeps.be/index.php?id=8719" TargetMode="External"/><Relationship Id="rId2" Type="http://schemas.openxmlformats.org/officeDocument/2006/relationships/customXml" Target="../customXml/item2.xml"/><Relationship Id="rId16" Type="http://schemas.openxmlformats.org/officeDocument/2006/relationships/hyperlink" Target="http://www.sport-adeps.be/index.php?id=8719"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www.levolontariat.be/sites/default/files/2020-06/PFV%20guide%20b%C3%A9n%C3%A9voles%20associations%20coronavirus.pdf"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ovid-19.sciensano.be/sites/default/files/Covid19/COVID-19_measures-for-high-risk-groups_FR.pdf" TargetMode="External"/><Relationship Id="rId27" Type="http://schemas.microsoft.com/office/2011/relationships/commentsExtended" Target="commentsExtended.xml"/></Relationships>
</file>

<file path=word/_rels/footnotes.xml.rels><?xml version="1.0" encoding="UTF-8" standalone="yes"?>
<Relationships xmlns="http://schemas.openxmlformats.org/package/2006/relationships"><Relationship Id="rId1" Type="http://schemas.openxmlformats.org/officeDocument/2006/relationships/hyperlink" Target="https://covid-19.sciensano.be/sites/default/files/Covid19/Liste%20des%20patients%20%C3%A0%20risque%20en%20p%C3%A9diatrie%20FR%20FINAL.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92EFADFE030748ACA83F9DE47C3797" ma:contentTypeVersion="13" ma:contentTypeDescription="Een nieuw document maken." ma:contentTypeScope="" ma:versionID="617975c6b7b93d21a6048d48e6b130b3">
  <xsd:schema xmlns:xsd="http://www.w3.org/2001/XMLSchema" xmlns:xs="http://www.w3.org/2001/XMLSchema" xmlns:p="http://schemas.microsoft.com/office/2006/metadata/properties" xmlns:ns2="f5ef8fb0-4dfe-4c5c-b356-82081c95abe9" xmlns:ns3="91831278-3aa4-4bed-99ab-6bc8231f0b71" targetNamespace="http://schemas.microsoft.com/office/2006/metadata/properties" ma:root="true" ma:fieldsID="9651ed1bdf74af8dc8c06ff26268629c" ns2:_="" ns3:_="">
    <xsd:import namespace="f5ef8fb0-4dfe-4c5c-b356-82081c95abe9"/>
    <xsd:import namespace="91831278-3aa4-4bed-99ab-6bc8231f0b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ef8fb0-4dfe-4c5c-b356-82081c95ab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1831278-3aa4-4bed-99ab-6bc8231f0b71"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f5ef8fb0-4dfe-4c5c-b356-82081c95abe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9E3B5-20A5-4375-B287-D751D9D0D9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ef8fb0-4dfe-4c5c-b356-82081c95abe9"/>
    <ds:schemaRef ds:uri="91831278-3aa4-4bed-99ab-6bc8231f0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0A42F3-E7AB-4B42-A793-682EACF23119}">
  <ds:schemaRefs>
    <ds:schemaRef ds:uri="http://schemas.microsoft.com/sharepoint/v3/contenttype/forms"/>
  </ds:schemaRefs>
</ds:datastoreItem>
</file>

<file path=customXml/itemProps3.xml><?xml version="1.0" encoding="utf-8"?>
<ds:datastoreItem xmlns:ds="http://schemas.openxmlformats.org/officeDocument/2006/customXml" ds:itemID="{D41C94AC-387B-4BC7-827A-6DA55D86AB66}">
  <ds:schemaRefs>
    <ds:schemaRef ds:uri="http://schemas.microsoft.com/office/2006/metadata/properties"/>
    <ds:schemaRef ds:uri="http://schemas.microsoft.com/office/infopath/2007/PartnerControls"/>
    <ds:schemaRef ds:uri="f5ef8fb0-4dfe-4c5c-b356-82081c95abe9"/>
  </ds:schemaRefs>
</ds:datastoreItem>
</file>

<file path=customXml/itemProps4.xml><?xml version="1.0" encoding="utf-8"?>
<ds:datastoreItem xmlns:ds="http://schemas.openxmlformats.org/officeDocument/2006/customXml" ds:itemID="{22D1ECF6-34AF-4733-BF24-BF17D9A1B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8087</Words>
  <Characters>44479</Characters>
  <Application>Microsoft Office Word</Application>
  <DocSecurity>0</DocSecurity>
  <Lines>370</Lines>
  <Paragraphs>104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Bénédicte André</dc:creator>
  <cp:lastModifiedBy>Alexandre Servais</cp:lastModifiedBy>
  <cp:revision>2</cp:revision>
  <cp:lastPrinted>2020-09-01T12:50:00Z</cp:lastPrinted>
  <dcterms:created xsi:type="dcterms:W3CDTF">2020-09-07T07:14:00Z</dcterms:created>
  <dcterms:modified xsi:type="dcterms:W3CDTF">2020-09-07T07:14:00Z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0x0101009A92EFADFE030748ACA83F9DE47C3797</vt:lpwstr>
  </property>
</Properties>
</file>